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4B3D" w14:textId="31747AD6" w:rsidR="0064357D" w:rsidRPr="00637B9A" w:rsidRDefault="00CF5E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>ríloha č.</w:t>
      </w:r>
      <w:r w:rsidR="00F33A4D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>1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 xml:space="preserve"> MP č.</w:t>
      </w:r>
      <w:r w:rsidR="00650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>22</w:t>
      </w:r>
      <w:r w:rsidR="00BB4A66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 xml:space="preserve">– Prehľad neštandardizovaných </w:t>
      </w:r>
      <w:r w:rsidR="00D4689E">
        <w:rPr>
          <w:rFonts w:ascii="Times New Roman" w:hAnsi="Times New Roman" w:cs="Times New Roman"/>
          <w:b/>
          <w:sz w:val="24"/>
          <w:szCs w:val="24"/>
        </w:rPr>
        <w:t xml:space="preserve">pracovných 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>pozícií AK EŠI</w:t>
      </w:r>
      <w:r w:rsidR="003B2328" w:rsidRPr="00637B9A">
        <w:rPr>
          <w:rFonts w:ascii="Times New Roman" w:hAnsi="Times New Roman" w:cs="Times New Roman"/>
          <w:b/>
          <w:sz w:val="24"/>
          <w:szCs w:val="24"/>
        </w:rPr>
        <w:t>F</w:t>
      </w:r>
    </w:p>
    <w:tbl>
      <w:tblPr>
        <w:tblStyle w:val="Mriekatabuky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2019"/>
        <w:gridCol w:w="4557"/>
      </w:tblGrid>
      <w:tr w:rsidR="00F73C91" w:rsidRPr="00650F8B" w14:paraId="55B2E998" w14:textId="77777777" w:rsidTr="00001EC1">
        <w:trPr>
          <w:trHeight w:val="472"/>
          <w:jc w:val="center"/>
        </w:trPr>
        <w:tc>
          <w:tcPr>
            <w:tcW w:w="1696" w:type="dxa"/>
            <w:shd w:val="clear" w:color="auto" w:fill="C4BC96" w:themeFill="background2" w:themeFillShade="BF"/>
          </w:tcPr>
          <w:p w14:paraId="59A820E6" w14:textId="7F8331DF" w:rsidR="00F73C91" w:rsidRPr="0097272B" w:rsidRDefault="00F73C91" w:rsidP="0097272B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9727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Názov </w:t>
            </w:r>
            <w:r w:rsidR="001F503F" w:rsidRPr="009727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subjektu</w:t>
            </w:r>
          </w:p>
        </w:tc>
        <w:tc>
          <w:tcPr>
            <w:tcW w:w="993" w:type="dxa"/>
            <w:shd w:val="clear" w:color="auto" w:fill="C4BC96" w:themeFill="background2" w:themeFillShade="BF"/>
          </w:tcPr>
          <w:p w14:paraId="22030B2C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Skratka </w:t>
            </w:r>
          </w:p>
        </w:tc>
        <w:tc>
          <w:tcPr>
            <w:tcW w:w="2019" w:type="dxa"/>
            <w:shd w:val="clear" w:color="auto" w:fill="C4BC96" w:themeFill="background2" w:themeFillShade="BF"/>
          </w:tcPr>
          <w:p w14:paraId="69D06056" w14:textId="77777777" w:rsidR="00F73C91" w:rsidRPr="00637B9A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OP/ útvaru</w:t>
            </w:r>
          </w:p>
        </w:tc>
        <w:tc>
          <w:tcPr>
            <w:tcW w:w="4557" w:type="dxa"/>
            <w:shd w:val="clear" w:color="auto" w:fill="C4BC96" w:themeFill="background2" w:themeFillShade="BF"/>
          </w:tcPr>
          <w:p w14:paraId="7A0CBCC6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pracovnej pozície</w:t>
            </w:r>
          </w:p>
        </w:tc>
      </w:tr>
      <w:tr w:rsidR="00EA5D93" w:rsidRPr="004A232C" w14:paraId="1485A7E0" w14:textId="77777777" w:rsidTr="00001EC1">
        <w:trPr>
          <w:jc w:val="center"/>
        </w:trPr>
        <w:tc>
          <w:tcPr>
            <w:tcW w:w="1696" w:type="dxa"/>
            <w:vMerge w:val="restart"/>
            <w:vAlign w:val="center"/>
          </w:tcPr>
          <w:p w14:paraId="0430E3ED" w14:textId="73508E6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investícií, regionálneho rozvoja a informatizácie SR</w:t>
            </w:r>
          </w:p>
          <w:p w14:paraId="457A91BD" w14:textId="49AD3909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A8F1AA6" w14:textId="262446D6" w:rsidR="00EA5D93" w:rsidRPr="00E704E2" w:rsidRDefault="00EA5D93" w:rsidP="004B1EF2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MIRRI SR</w:t>
            </w:r>
          </w:p>
        </w:tc>
        <w:tc>
          <w:tcPr>
            <w:tcW w:w="2019" w:type="dxa"/>
            <w:vMerge w:val="restart"/>
            <w:vAlign w:val="center"/>
          </w:tcPr>
          <w:p w14:paraId="5EFE46D1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CKO</w:t>
            </w:r>
          </w:p>
        </w:tc>
        <w:tc>
          <w:tcPr>
            <w:tcW w:w="4557" w:type="dxa"/>
            <w:shd w:val="clear" w:color="auto" w:fill="auto"/>
          </w:tcPr>
          <w:p w14:paraId="5BEFAB26" w14:textId="7C401387" w:rsidR="00EA5D93" w:rsidRPr="00E704E2" w:rsidRDefault="00EA5D93" w:rsidP="000151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manažér CKO – generálny riaditeľ sekcie</w:t>
            </w:r>
            <w:r w:rsidRPr="00C808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ins w:id="0" w:author="Nosková, Anna" w:date="2021-11-10T21:25:00Z">
              <w:r w:rsidR="00F4185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CKO</w:t>
              </w:r>
            </w:ins>
          </w:p>
        </w:tc>
      </w:tr>
      <w:tr w:rsidR="00EA5D93" w:rsidRPr="004A232C" w14:paraId="70CA7038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21EAFF2" w14:textId="77777777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BB10B78" w14:textId="606561D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211E153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2FDE1C0" w14:textId="3A6418D3" w:rsidR="00EA5D93" w:rsidRPr="00E704E2" w:rsidRDefault="00EA5D93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generálneho riaditeľa sekcie CKO</w:t>
            </w:r>
          </w:p>
        </w:tc>
      </w:tr>
      <w:tr w:rsidR="00EA5D93" w:rsidRPr="004A232C" w14:paraId="42FD0A49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D5E33B3" w14:textId="77777777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ECC19CA" w14:textId="73CF423E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70617AC" w14:textId="77777777" w:rsidR="00EA5D93" w:rsidRPr="00E704E2" w:rsidRDefault="00EA5D93" w:rsidP="00D9362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monitorovania a hodnotenia</w:t>
            </w:r>
          </w:p>
        </w:tc>
        <w:tc>
          <w:tcPr>
            <w:tcW w:w="4557" w:type="dxa"/>
            <w:shd w:val="clear" w:color="auto" w:fill="auto"/>
          </w:tcPr>
          <w:p w14:paraId="6FC711A6" w14:textId="2A057B75" w:rsidR="00EA5D93" w:rsidRPr="00E704E2" w:rsidRDefault="00EA5D93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monitorovania a hodnotenia   – riaditeľ odboru monitorovania a hodnotenia</w:t>
            </w:r>
          </w:p>
        </w:tc>
      </w:tr>
      <w:tr w:rsidR="00EA5D93" w:rsidRPr="004A232C" w14:paraId="40737D98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9D8027A" w14:textId="77777777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9A758A5" w14:textId="2663A77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400966D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597826E" w14:textId="4BD5ED8B" w:rsidR="00EA5D93" w:rsidRPr="00E704E2" w:rsidRDefault="00EA5D93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zamestnanec - odboru monitorovania a hodnotenia</w:t>
            </w:r>
          </w:p>
        </w:tc>
      </w:tr>
      <w:tr w:rsidR="00EA5D93" w:rsidRPr="004A232C" w14:paraId="77371F8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791D593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FD74A66" w14:textId="17117769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14E1155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AFBC166" w14:textId="75DCAA88" w:rsidR="00EA5D93" w:rsidRPr="00E704E2" w:rsidRDefault="00EA5D93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monitorovania  – vedúci oddelenia monitorovania</w:t>
            </w:r>
          </w:p>
        </w:tc>
      </w:tr>
      <w:tr w:rsidR="00EA5D93" w:rsidRPr="004A232C" w14:paraId="3B1C00D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CD59761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86A180F" w14:textId="7334FBA8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929CB39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660008" w14:textId="44C7A9F8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strategického monitorovania -vedúci oddelenia strategického monitorovania</w:t>
            </w:r>
          </w:p>
        </w:tc>
      </w:tr>
      <w:tr w:rsidR="00EA5D93" w:rsidRPr="004A232C" w14:paraId="60FE77B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6532543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408CD39" w14:textId="18A8EAE1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0B5E317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D5CBF5" w14:textId="2E21016D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hodnotenia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hodnotenia</w:t>
            </w:r>
          </w:p>
        </w:tc>
      </w:tr>
      <w:tr w:rsidR="00EA5D93" w:rsidRPr="004A232C" w14:paraId="0362619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2DED675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2F2A32C" w14:textId="167E631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16AA095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29F468E" w14:textId="09D8C9DB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strategického monitorovania </w:t>
            </w:r>
          </w:p>
        </w:tc>
      </w:tr>
      <w:tr w:rsidR="00EA5D93" w:rsidRPr="004A232C" w14:paraId="63D3401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A703629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5187D5F" w14:textId="2734BEDA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78E74B6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F2043BC" w14:textId="5CC487DD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monitorovania </w:t>
            </w:r>
          </w:p>
        </w:tc>
      </w:tr>
      <w:tr w:rsidR="00EA5D93" w:rsidRPr="004A232C" w14:paraId="763B7AB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BC5C44A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F006C7" w14:textId="67DC3C3A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40D69C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C76021B" w14:textId="7A9CFF11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hodnotenia</w:t>
            </w:r>
          </w:p>
        </w:tc>
      </w:tr>
      <w:tr w:rsidR="00EA5D93" w:rsidRPr="004A232C" w14:paraId="5AFE210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324188E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CC28830" w14:textId="5FCD9DD6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DEF75C0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politiky súdržnosti</w:t>
            </w:r>
          </w:p>
        </w:tc>
        <w:tc>
          <w:tcPr>
            <w:tcW w:w="4557" w:type="dxa"/>
            <w:shd w:val="clear" w:color="auto" w:fill="auto"/>
          </w:tcPr>
          <w:p w14:paraId="26851833" w14:textId="662F9506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programovania politiky súdržnosti - riaditeľ odboru politiky súdržnosti</w:t>
            </w:r>
          </w:p>
        </w:tc>
      </w:tr>
      <w:tr w:rsidR="00EA5D93" w:rsidRPr="004A232C" w14:paraId="02ACD5B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D33D132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74EBFD8" w14:textId="7E6A77CD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32271A6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B6EBF47" w14:textId="7621AED0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prípravu legislatívy)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prípravy legislatívy politiky súdržnosti</w:t>
            </w:r>
          </w:p>
        </w:tc>
      </w:tr>
      <w:tr w:rsidR="00EA5D93" w:rsidRPr="004A232C" w14:paraId="109C96F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2F339EC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01E2208" w14:textId="61F1D52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F0C882A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ED08575" w14:textId="629534E2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stratégiu)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stratégie politiky súdržnosti</w:t>
            </w:r>
          </w:p>
        </w:tc>
      </w:tr>
      <w:tr w:rsidR="00EA5D93" w:rsidRPr="004A232C" w14:paraId="608D8FEE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230151D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5AE9068" w14:textId="5137164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4E6BF79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4C48B1" w14:textId="4BEE8D72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politiky súdržnosti (pre stratégiu) </w:t>
            </w:r>
          </w:p>
        </w:tc>
      </w:tr>
      <w:tr w:rsidR="00EA5D93" w:rsidRPr="004A232C" w14:paraId="46609C9A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C3A6FBD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5EE09C5" w14:textId="5CD402A9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7F99965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D7E6E78" w14:textId="19B52D20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 programovania politiky súdržnosti (pre prípravu legislatívy) </w:t>
            </w:r>
          </w:p>
        </w:tc>
      </w:tr>
      <w:tr w:rsidR="00EA5D93" w:rsidRPr="004A232C" w14:paraId="5792F58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013F928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6EDB45D" w14:textId="5E6903E6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82D1E0A" w14:textId="114DEFAB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metodiky a koordinácie subjektov</w:t>
            </w:r>
          </w:p>
          <w:p w14:paraId="65E63FB2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D26763E" w14:textId="75A94151" w:rsidR="00EA5D93" w:rsidRPr="00E704E2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metodiky - riaditeľ odboru </w:t>
            </w:r>
            <w:ins w:id="1" w:author="Nosková, Anna" w:date="2021-11-10T21:27:00Z">
              <w:r w:rsidR="00D1702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metodiky a koordinácie subjektov</w:t>
              </w:r>
            </w:ins>
          </w:p>
        </w:tc>
      </w:tr>
      <w:tr w:rsidR="00EA5D93" w:rsidRPr="004A232C" w14:paraId="4218C01A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93A3484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C5A5598" w14:textId="4A546CF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0925CBF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9FCCB87" w14:textId="40C82CFD" w:rsidR="00EA5D93" w:rsidRPr="00E704E2" w:rsidRDefault="00EA5D93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referent – odboru metodiky a koordinácie subjektov a odboru politiky súdržnosti</w:t>
            </w:r>
          </w:p>
        </w:tc>
      </w:tr>
      <w:tr w:rsidR="00EA5D93" w:rsidRPr="004A232C" w14:paraId="3DE4111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D1544D5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87ACC4B" w14:textId="49249B01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FC47C3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E5A00F8" w14:textId="5A72B8A1" w:rsidR="00EA5D93" w:rsidRPr="00001EC1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 1 – vedúci oddelenia metodiky</w:t>
            </w:r>
          </w:p>
        </w:tc>
      </w:tr>
      <w:tr w:rsidR="00EA5D93" w:rsidRPr="004A232C" w14:paraId="2C5D86B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170A64B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F7CE349" w14:textId="3305DE7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5282B07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1079EA2" w14:textId="7E21E6B4" w:rsidR="00EA5D93" w:rsidRPr="00001EC1" w:rsidRDefault="00EA5D93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>Metodik 1 – oddelenia metodiky</w:t>
            </w:r>
          </w:p>
        </w:tc>
      </w:tr>
      <w:tr w:rsidR="00EA5D93" w:rsidRPr="004A232C" w14:paraId="1C29A2D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F85BFCC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AC2FAD9" w14:textId="4D322D9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51E250F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0807C34" w14:textId="24E6BAFA" w:rsidR="00EA5D93" w:rsidRPr="00001EC1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2 – vedúci oddelenia koordinácie subjektov</w:t>
            </w:r>
          </w:p>
        </w:tc>
      </w:tr>
      <w:tr w:rsidR="00EA5D93" w:rsidRPr="004A232C" w14:paraId="55F18C6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C459A63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BACD8EE" w14:textId="042E083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10AD1BF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71D311B" w14:textId="057EEE37" w:rsidR="00EA5D93" w:rsidRPr="00001EC1" w:rsidRDefault="00EA5D93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Metodik 2 – oddelenia koordinácie subjektov </w:t>
            </w:r>
          </w:p>
        </w:tc>
      </w:tr>
      <w:tr w:rsidR="00EA5D93" w:rsidRPr="004A232C" w14:paraId="2FC8B9B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1EC8E28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B165305" w14:textId="70D604C6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7BD364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69755F" w14:textId="76368760" w:rsidR="00EA5D93" w:rsidRPr="00001EC1" w:rsidRDefault="00EA5D93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>Riadiaci manažér metodiky 3 - vedúci oddelenia podporných činností</w:t>
            </w:r>
          </w:p>
        </w:tc>
      </w:tr>
      <w:tr w:rsidR="00EA5D93" w:rsidRPr="004A232C" w14:paraId="7EFDD01E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28A8E28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87C7018" w14:textId="7C6C3D2A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8E52136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937DBF3" w14:textId="5BEB5AC5" w:rsidR="00EA5D93" w:rsidRPr="00FE51E6" w:rsidRDefault="00EA5D93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Metodik 3 - oddelenia podporných činností</w:t>
            </w:r>
          </w:p>
        </w:tc>
      </w:tr>
      <w:tr w:rsidR="00EA5D93" w:rsidRPr="004A232C" w14:paraId="7C35F17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6226B02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ACAA716" w14:textId="746D9340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B78AFB6" w14:textId="7155017C" w:rsidR="00EA5D93" w:rsidRPr="00E704E2" w:rsidRDefault="00EA5D93" w:rsidP="00A464B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informačných systémov EŠIF</w:t>
            </w:r>
          </w:p>
        </w:tc>
        <w:tc>
          <w:tcPr>
            <w:tcW w:w="4557" w:type="dxa"/>
            <w:shd w:val="clear" w:color="auto" w:fill="auto"/>
          </w:tcPr>
          <w:p w14:paraId="0FF9C637" w14:textId="2C2D44FC" w:rsidR="00EA5D93" w:rsidRPr="00E704E2" w:rsidRDefault="00EA5D93" w:rsidP="00D9362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informačných systémov EŠIF – riaditeľ odboru informačných systémov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EŠIF</w:t>
            </w:r>
          </w:p>
        </w:tc>
      </w:tr>
      <w:tr w:rsidR="00EA5D93" w:rsidRPr="004A232C" w14:paraId="68531A4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F5F9D32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568A6A6" w14:textId="697C774E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ACDF14B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9AE8C8E" w14:textId="300E7156" w:rsidR="00EA5D93" w:rsidRPr="00E704E2" w:rsidRDefault="00EA5D93" w:rsidP="009443D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Riadiaci manažér rozvoja informačných systémov EŠIF – vedúci oddelenia </w:t>
            </w:r>
            <w:del w:id="2" w:author="Nosková, Anna" w:date="2021-11-10T21:30:00Z">
              <w:r w:rsidRPr="00FE51E6" w:rsidDel="009443D1">
                <w:rPr>
                  <w:rFonts w:ascii="Times New Roman" w:hAnsi="Times New Roman" w:cs="Times New Roman"/>
                  <w:sz w:val="20"/>
                  <w:szCs w:val="20"/>
                </w:rPr>
                <w:delText>prevádzky</w:delText>
              </w:r>
            </w:del>
            <w:ins w:id="3" w:author="Nosková, Anna" w:date="2021-11-10T21:30:00Z">
              <w:r w:rsidR="009443D1">
                <w:rPr>
                  <w:rFonts w:ascii="Times New Roman" w:hAnsi="Times New Roman" w:cs="Times New Roman"/>
                  <w:sz w:val="20"/>
                  <w:szCs w:val="20"/>
                </w:rPr>
                <w:t xml:space="preserve"> rozvoja</w:t>
              </w:r>
            </w:ins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informačných systémov EŠIF</w:t>
            </w:r>
          </w:p>
        </w:tc>
      </w:tr>
      <w:tr w:rsidR="00EA5D93" w:rsidRPr="004A232C" w14:paraId="332D3DE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6C38C73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4F405D" w14:textId="0D261B53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864F4CC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40FF4C0" w14:textId="690B4DDE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rozvoja informačných systémov EŠIF</w:t>
            </w:r>
          </w:p>
        </w:tc>
      </w:tr>
      <w:tr w:rsidR="00EA5D93" w:rsidRPr="004A232C" w14:paraId="06A840F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149233E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37E72F5" w14:textId="66FE8DA9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50D1E0F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47056E" w14:textId="0A4F8188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Riadiaci manažér prevádzky informačných systémov EŠIF – vedúci oddelenia prevádzky informačných systémov EŠIF</w:t>
            </w:r>
          </w:p>
        </w:tc>
      </w:tr>
      <w:tr w:rsidR="00EA5D93" w:rsidRPr="004A232C" w14:paraId="7FD556D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0443B35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E71B8AB" w14:textId="1B9054BF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BC67C84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8A3D2A8" w14:textId="3870F5D3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prevádzky informačných systémov EŠIF</w:t>
            </w:r>
          </w:p>
        </w:tc>
      </w:tr>
      <w:tr w:rsidR="00EA5D93" w:rsidRPr="004A232C" w14:paraId="1A5B206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C783D6A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867C65E" w14:textId="62D9CEA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031D7EC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riadenia programov  </w:t>
            </w:r>
          </w:p>
        </w:tc>
        <w:tc>
          <w:tcPr>
            <w:tcW w:w="4557" w:type="dxa"/>
            <w:shd w:val="clear" w:color="auto" w:fill="auto"/>
          </w:tcPr>
          <w:p w14:paraId="33352F0F" w14:textId="714E4E6D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riadenia programov - riaditeľ odboru riadenia programov</w:t>
            </w:r>
          </w:p>
        </w:tc>
      </w:tr>
      <w:tr w:rsidR="00EA5D93" w:rsidRPr="004A232C" w14:paraId="2512BF6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E5A1E2D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97305C" w14:textId="06EE02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12718CF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3EF7971" w14:textId="1C7F5CDC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hodnotenia zámerov a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 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výziev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-vedúci oddelenia hodnotenia zámerov a výziev</w:t>
            </w:r>
          </w:p>
        </w:tc>
      </w:tr>
      <w:tr w:rsidR="00EA5D93" w:rsidRPr="004A232C" w14:paraId="063F22A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601A38D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8110AEB" w14:textId="7B1F7178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0DC9E62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AB4D43D" w14:textId="792D1B4B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hodnotenia zámerov a výziev </w:t>
            </w:r>
          </w:p>
        </w:tc>
      </w:tr>
      <w:tr w:rsidR="00EA5D93" w:rsidRPr="004A232C" w14:paraId="1BF3999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539B572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FB65714" w14:textId="0D368F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13747E5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0CE0DC9" w14:textId="58E6426A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krízového riadenia OP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krízového riadenia OP</w:t>
            </w:r>
          </w:p>
        </w:tc>
      </w:tr>
      <w:tr w:rsidR="00EA5D93" w:rsidRPr="004A232C" w14:paraId="40F6E9E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47C2F5B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0809A09" w14:textId="518E75A3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0A21348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4CA539F" w14:textId="28A74FA0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krízového riadenia OP </w:t>
            </w:r>
          </w:p>
        </w:tc>
      </w:tr>
      <w:tr w:rsidR="00EA5D93" w:rsidRPr="004A232C" w14:paraId="283ED07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4F515AA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B5270F4" w14:textId="0D529E6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4C3F576" w14:textId="35A66C4A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koordinácie projektov EŠIF </w:t>
            </w:r>
          </w:p>
        </w:tc>
        <w:tc>
          <w:tcPr>
            <w:tcW w:w="4557" w:type="dxa"/>
            <w:shd w:val="clear" w:color="auto" w:fill="auto"/>
          </w:tcPr>
          <w:p w14:paraId="1CACB23F" w14:textId="57884DCC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koordinácie projektov EŠIF 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– riaditeľ odboru</w:t>
            </w:r>
            <w:ins w:id="4" w:author="Nosková, Anna" w:date="2021-11-10T21:32:00Z">
              <w:r w:rsidR="009443D1">
                <w:rPr>
                  <w:rFonts w:ascii="Times New Roman" w:hAnsi="Times New Roman" w:cs="Times New Roman"/>
                  <w:sz w:val="20"/>
                  <w:szCs w:val="20"/>
                </w:rPr>
                <w:t xml:space="preserve"> koordinácie projektov EŠIF</w:t>
              </w:r>
            </w:ins>
          </w:p>
        </w:tc>
      </w:tr>
      <w:tr w:rsidR="00EA5D93" w:rsidRPr="004A232C" w14:paraId="119B020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0F53C31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B12F88C" w14:textId="5C471EDD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1D5D70B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A7A613" w14:textId="3F25A490" w:rsidR="00EA5D93" w:rsidRPr="00E704E2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koordinácie projektov EŠIF – vedúci oddelenia </w:t>
            </w:r>
            <w:ins w:id="5" w:author="Nosková, Anna" w:date="2021-11-10T21:33:00Z">
              <w:r w:rsidR="009443D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technickej pomoci OP TP</w:t>
              </w:r>
            </w:ins>
          </w:p>
        </w:tc>
      </w:tr>
      <w:tr w:rsidR="00EA5D93" w:rsidRPr="004A232C" w14:paraId="0A729E9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6AA1793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595D1D5" w14:textId="23BDE8E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F9FB117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C59C1F5" w14:textId="37544E3E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projektov EŠIF</w:t>
            </w:r>
          </w:p>
        </w:tc>
      </w:tr>
      <w:tr w:rsidR="00EA5D93" w:rsidRPr="004A232C" w14:paraId="1084351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F503989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04321C6" w14:textId="5E1A999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A737774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verejného obstarávania</w:t>
            </w:r>
          </w:p>
        </w:tc>
        <w:tc>
          <w:tcPr>
            <w:tcW w:w="4557" w:type="dxa"/>
            <w:shd w:val="clear" w:color="auto" w:fill="auto"/>
          </w:tcPr>
          <w:p w14:paraId="6ABA84C4" w14:textId="2A5EE7AE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verejného obstarávania – riaditeľ odboru verejného obstarávania</w:t>
            </w:r>
          </w:p>
        </w:tc>
      </w:tr>
      <w:tr w:rsidR="00EA5D93" w:rsidRPr="004A232C" w14:paraId="6405B35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DC8A438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C804BD0" w14:textId="39FFA1DD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0E93A82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E768629" w14:textId="77777777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verejného obstarávania</w:t>
            </w:r>
          </w:p>
        </w:tc>
      </w:tr>
      <w:tr w:rsidR="00A32B5A" w:rsidRPr="004A232C" w14:paraId="3194072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636B809" w14:textId="77777777" w:rsidR="00A32B5A" w:rsidRPr="00E704E2" w:rsidRDefault="00A32B5A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C3F2A21" w14:textId="21126DBA" w:rsidR="00A32B5A" w:rsidRPr="00E704E2" w:rsidRDefault="00A32B5A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E400D4D" w14:textId="10CF01C2" w:rsidR="00A32B5A" w:rsidRPr="00D073F5" w:rsidRDefault="00A32B5A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prierezových priorít</w:t>
            </w:r>
          </w:p>
        </w:tc>
        <w:tc>
          <w:tcPr>
            <w:tcW w:w="4557" w:type="dxa"/>
            <w:shd w:val="clear" w:color="auto" w:fill="auto"/>
          </w:tcPr>
          <w:p w14:paraId="7A4B3097" w14:textId="086052C4" w:rsidR="00A32B5A" w:rsidRPr="00D073F5" w:rsidRDefault="00A32B5A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Riaditeľ odboru a hlavný gestor HP UR</w:t>
            </w:r>
          </w:p>
        </w:tc>
      </w:tr>
      <w:tr w:rsidR="00A32B5A" w:rsidRPr="004A232C" w14:paraId="0D5BD70D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D0B450F" w14:textId="77777777" w:rsidR="00A32B5A" w:rsidRPr="00E704E2" w:rsidRDefault="00A32B5A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4653321" w14:textId="28E8E588" w:rsidR="00A32B5A" w:rsidRPr="00E704E2" w:rsidDel="00F932B4" w:rsidRDefault="00A32B5A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675B4B" w14:textId="77777777" w:rsidR="00A32B5A" w:rsidRPr="00D073F5" w:rsidRDefault="00A32B5A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0D263214" w14:textId="7EC6B307" w:rsidR="00A32B5A" w:rsidRPr="00D073F5" w:rsidRDefault="00A32B5A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Gestor č.1-2 a 4-9 HP UR</w:t>
            </w:r>
          </w:p>
        </w:tc>
      </w:tr>
      <w:tr w:rsidR="00A32B5A" w:rsidRPr="004A232C" w14:paraId="67E0D0D4" w14:textId="77777777" w:rsidTr="00001EC1">
        <w:trPr>
          <w:jc w:val="center"/>
          <w:ins w:id="6" w:author="Nosková, Anna" w:date="2021-11-10T21:33:00Z"/>
        </w:trPr>
        <w:tc>
          <w:tcPr>
            <w:tcW w:w="1696" w:type="dxa"/>
            <w:vMerge/>
            <w:vAlign w:val="center"/>
          </w:tcPr>
          <w:p w14:paraId="33E2C2E3" w14:textId="77777777" w:rsidR="00A32B5A" w:rsidRPr="00E704E2" w:rsidRDefault="00A32B5A" w:rsidP="0066307A">
            <w:pPr>
              <w:ind w:right="565"/>
              <w:jc w:val="center"/>
              <w:rPr>
                <w:ins w:id="7" w:author="Nosková, Anna" w:date="2021-11-10T21:33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D5B4AE5" w14:textId="77777777" w:rsidR="00A32B5A" w:rsidRPr="00E704E2" w:rsidDel="00F932B4" w:rsidRDefault="00A32B5A" w:rsidP="003608FB">
            <w:pPr>
              <w:ind w:right="33"/>
              <w:jc w:val="center"/>
              <w:rPr>
                <w:ins w:id="8" w:author="Nosková, Anna" w:date="2021-11-10T21:33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54F128" w14:textId="77777777" w:rsidR="00A32B5A" w:rsidRPr="00D073F5" w:rsidRDefault="00A32B5A" w:rsidP="0066307A">
            <w:pPr>
              <w:rPr>
                <w:ins w:id="9" w:author="Nosková, Anna" w:date="2021-11-10T21:33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1FB46DB1" w14:textId="51EA261E" w:rsidR="00A32B5A" w:rsidRPr="00D073F5" w:rsidRDefault="00A32B5A" w:rsidP="006B246E">
            <w:pPr>
              <w:ind w:right="33"/>
              <w:rPr>
                <w:ins w:id="10" w:author="Nosková, Anna" w:date="2021-11-10T21:33:00Z"/>
                <w:rFonts w:ascii="Times New Roman" w:hAnsi="Times New Roman" w:cs="Times New Roman"/>
                <w:sz w:val="20"/>
                <w:szCs w:val="20"/>
              </w:rPr>
            </w:pPr>
            <w:ins w:id="11" w:author="Nosková, Anna" w:date="2021-11-10T21:34:00Z">
              <w:r>
                <w:rPr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Pr="00E2764B">
                <w:rPr>
                  <w:rFonts w:ascii="Times New Roman" w:hAnsi="Times New Roman" w:cs="Times New Roman"/>
                  <w:sz w:val="20"/>
                  <w:szCs w:val="20"/>
                </w:rPr>
                <w:t xml:space="preserve">anažér programovania politiky súdržnosti </w:t>
              </w:r>
              <w:del w:id="12" w:author="Iveta Turcanova" w:date="2021-11-13T21:15:00Z">
                <w:r w:rsidRPr="00E2764B" w:rsidDel="006B246E">
                  <w:rPr>
                    <w:rFonts w:ascii="Times New Roman" w:hAnsi="Times New Roman" w:cs="Times New Roman"/>
                    <w:sz w:val="20"/>
                    <w:szCs w:val="20"/>
                  </w:rPr>
                  <w:delText>(pre prípravu legislatívy) organizačne začlenený do odboru prierezových priorít</w:delText>
                </w:r>
              </w:del>
            </w:ins>
          </w:p>
        </w:tc>
      </w:tr>
      <w:tr w:rsidR="00EA5D93" w:rsidRPr="004A232C" w14:paraId="15D1520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9707C7F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64F9F7" w14:textId="2C03F20A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BD64CCC" w14:textId="5BF03100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Operačný program Slovensko</w:t>
            </w:r>
          </w:p>
        </w:tc>
        <w:tc>
          <w:tcPr>
            <w:tcW w:w="4557" w:type="dxa"/>
            <w:shd w:val="clear" w:color="auto" w:fill="auto"/>
          </w:tcPr>
          <w:p w14:paraId="674D26AB" w14:textId="2A3AEC21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Generálny riaditeľ sekcie Operačný program Slovensko</w:t>
            </w:r>
          </w:p>
        </w:tc>
      </w:tr>
      <w:tr w:rsidR="00EA5D93" w:rsidRPr="004A232C" w14:paraId="7638D0F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5DF9C96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E86ED00" w14:textId="709F67DB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93EEFEA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E86D8D2" w14:textId="4D90235E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Asistent</w:t>
            </w:r>
          </w:p>
        </w:tc>
      </w:tr>
      <w:tr w:rsidR="00EA5D93" w:rsidRPr="004A232C" w14:paraId="2BE1B52D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D0A1673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70C3869" w14:textId="29D1F0C9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ADCC6B8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2C071FD" w14:textId="2DA9AEB5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analýz a monitorovania</w:t>
            </w:r>
          </w:p>
        </w:tc>
      </w:tr>
      <w:tr w:rsidR="00164E01" w:rsidRPr="004A232C" w14:paraId="24B80B8B" w14:textId="77777777" w:rsidTr="00001EC1">
        <w:trPr>
          <w:jc w:val="center"/>
          <w:ins w:id="13" w:author="Nosková, Anna" w:date="2021-11-10T21:36:00Z"/>
        </w:trPr>
        <w:tc>
          <w:tcPr>
            <w:tcW w:w="1696" w:type="dxa"/>
            <w:vMerge/>
            <w:vAlign w:val="center"/>
          </w:tcPr>
          <w:p w14:paraId="526CF299" w14:textId="77777777" w:rsidR="00164E01" w:rsidRPr="00E704E2" w:rsidRDefault="00164E01" w:rsidP="003608FB">
            <w:pPr>
              <w:ind w:right="565"/>
              <w:jc w:val="center"/>
              <w:rPr>
                <w:ins w:id="14" w:author="Nosková, Anna" w:date="2021-11-10T21:36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8A3A8CE" w14:textId="77777777" w:rsidR="00164E01" w:rsidRPr="00E704E2" w:rsidDel="00F932B4" w:rsidRDefault="00164E01" w:rsidP="003608FB">
            <w:pPr>
              <w:ind w:right="33"/>
              <w:jc w:val="center"/>
              <w:rPr>
                <w:ins w:id="15" w:author="Nosková, Anna" w:date="2021-11-10T21:36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8FBCC7" w14:textId="77777777" w:rsidR="00164E01" w:rsidRPr="00E704E2" w:rsidRDefault="00164E01" w:rsidP="003608FB">
            <w:pPr>
              <w:rPr>
                <w:ins w:id="16" w:author="Nosková, Anna" w:date="2021-11-10T21:36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A4A053F" w14:textId="438E66D5" w:rsidR="00164E01" w:rsidRPr="00FE51E6" w:rsidRDefault="00164E01" w:rsidP="003608FB">
            <w:pPr>
              <w:ind w:right="33"/>
              <w:rPr>
                <w:ins w:id="17" w:author="Nosková, Anna" w:date="2021-11-10T21:36:00Z"/>
                <w:rFonts w:ascii="Times New Roman" w:hAnsi="Times New Roman" w:cs="Times New Roman"/>
                <w:sz w:val="20"/>
                <w:szCs w:val="20"/>
              </w:rPr>
            </w:pPr>
            <w:ins w:id="18" w:author="Nosková, Anna" w:date="2021-11-10T21:36:00Z">
              <w:r>
                <w:rPr>
                  <w:rFonts w:ascii="Times New Roman" w:hAnsi="Times New Roman" w:cs="Times New Roman"/>
                  <w:sz w:val="20"/>
                  <w:szCs w:val="20"/>
                </w:rPr>
                <w:t>Manažér monitorovania a hodnotenia</w:t>
              </w:r>
            </w:ins>
          </w:p>
        </w:tc>
      </w:tr>
      <w:tr w:rsidR="00EA5D93" w:rsidRPr="004A232C" w14:paraId="3BDF53C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10E011D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14D81D0" w14:textId="4E5D8E11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579DEF5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F6B210A" w14:textId="61A01C42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analýz</w:t>
            </w:r>
          </w:p>
        </w:tc>
      </w:tr>
      <w:tr w:rsidR="00EA5D93" w:rsidRPr="004A232C" w14:paraId="3A689BF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6449E80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813F4A" w14:textId="3830E42E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665A27F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417A6D9" w14:textId="56690D41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Manažér analýz </w:t>
            </w:r>
          </w:p>
        </w:tc>
      </w:tr>
      <w:tr w:rsidR="00EA5D93" w:rsidRPr="004A232C" w14:paraId="3726046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ECAF08D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A7B3D58" w14:textId="0B549BBD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4ED36EE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6119C2" w14:textId="172E6B6E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tvorby a riadenia operačného programu</w:t>
            </w:r>
          </w:p>
        </w:tc>
      </w:tr>
      <w:tr w:rsidR="00EA5D93" w:rsidRPr="004A232C" w14:paraId="31963B9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3933167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0DAED20" w14:textId="557882F3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9C79AA6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84AAB9" w14:textId="6ADC1541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programovania</w:t>
            </w:r>
          </w:p>
        </w:tc>
      </w:tr>
      <w:tr w:rsidR="00EA5D93" w:rsidRPr="004A232C" w14:paraId="67C049E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5667357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6637ED6" w14:textId="6E9C54BC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205B45A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E4CE04" w14:textId="4CAAB23D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</w:t>
            </w:r>
          </w:p>
        </w:tc>
      </w:tr>
      <w:tr w:rsidR="00EA5D93" w:rsidRPr="004A232C" w14:paraId="16A55BA7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EB01DE9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57822DA" w14:textId="5A090BAC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CDDC94E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3809373" w14:textId="54495B5C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koordinácie sprostredkovateľských orgánov</w:t>
            </w:r>
          </w:p>
        </w:tc>
      </w:tr>
      <w:tr w:rsidR="00EA5D93" w:rsidRPr="004A232C" w14:paraId="24B0E82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E33D6CD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5C46BF6" w14:textId="7704E422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B6E8F03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714D57" w14:textId="5BDC36EF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koordinácie sprostredkovateľských orgánov</w:t>
            </w:r>
          </w:p>
        </w:tc>
      </w:tr>
      <w:tr w:rsidR="00EA5D93" w:rsidRPr="00887CC2" w14:paraId="7DB3482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A5BD641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037273A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50AEE3C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spolupráce Dunajský nadnárodný program </w:t>
            </w:r>
          </w:p>
          <w:p w14:paraId="5EE8849B" w14:textId="3F627606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Stredná Európa 2014 - 2020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4BF8914F" w14:textId="77777777" w:rsidR="00EA5D93" w:rsidRDefault="00EA5D93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programov nadnárodnej spolupráce </w:t>
            </w:r>
          </w:p>
          <w:p w14:paraId="1934126B" w14:textId="48B467A2" w:rsidR="00EA5D93" w:rsidRPr="00E704E2" w:rsidRDefault="00EA5D93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EA5D93" w:rsidRPr="00887CC2" w14:paraId="1607058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EC33EA4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346C46F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CEAD2A0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A891A9E" w14:textId="77777777" w:rsidR="00EA5D93" w:rsidRPr="00E704E2" w:rsidRDefault="00EA5D93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kontroly projektov nadnárodnej spolupráce</w:t>
            </w:r>
          </w:p>
          <w:p w14:paraId="579F5183" w14:textId="77777777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EA5D93" w:rsidRPr="00887CC2" w14:paraId="1FD82789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FE5DD1C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0604161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7B907A5" w14:textId="3A067F9D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</w:t>
            </w:r>
          </w:p>
        </w:tc>
        <w:tc>
          <w:tcPr>
            <w:tcW w:w="4557" w:type="dxa"/>
            <w:shd w:val="clear" w:color="auto" w:fill="auto"/>
          </w:tcPr>
          <w:p w14:paraId="506723E0" w14:textId="20C2F84A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Projektový manažér PS</w:t>
            </w:r>
          </w:p>
        </w:tc>
      </w:tr>
      <w:tr w:rsidR="00EA5D93" w:rsidRPr="00887CC2" w14:paraId="228ADAB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62A0342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4CBC2AE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7F886E4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5BD86F" w14:textId="338ABE4F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PS</w:t>
            </w:r>
          </w:p>
        </w:tc>
      </w:tr>
      <w:tr w:rsidR="00EA5D93" w:rsidRPr="00887CC2" w14:paraId="1FADC16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26F9D56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EF38D97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08B86D1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BFC9CD" w14:textId="6472FB38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VO PS</w:t>
            </w:r>
          </w:p>
        </w:tc>
      </w:tr>
      <w:tr w:rsidR="00EA5D93" w:rsidRPr="00887CC2" w14:paraId="3A30210F" w14:textId="77777777" w:rsidTr="00001EC1">
        <w:trPr>
          <w:trHeight w:val="50"/>
          <w:jc w:val="center"/>
        </w:trPr>
        <w:tc>
          <w:tcPr>
            <w:tcW w:w="1696" w:type="dxa"/>
            <w:vMerge/>
            <w:vAlign w:val="center"/>
          </w:tcPr>
          <w:p w14:paraId="13758B50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F6E4425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4390F3D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C0A8228" w14:textId="3BC9F43C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informovanie a komunikáciu PS</w:t>
            </w:r>
          </w:p>
        </w:tc>
      </w:tr>
      <w:tr w:rsidR="00EA5D93" w:rsidRPr="00887CC2" w14:paraId="561774D8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E806DB6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FFDCC6F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698BF0D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E631F5" w14:textId="7356081D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 PS</w:t>
            </w:r>
          </w:p>
        </w:tc>
      </w:tr>
      <w:tr w:rsidR="00271797" w:rsidRPr="00887CC2" w14:paraId="644554CE" w14:textId="77777777" w:rsidTr="00001EC1">
        <w:trPr>
          <w:jc w:val="center"/>
          <w:ins w:id="19" w:author="Nosková, Anna" w:date="2021-11-10T21:53:00Z"/>
        </w:trPr>
        <w:tc>
          <w:tcPr>
            <w:tcW w:w="1696" w:type="dxa"/>
            <w:vMerge/>
            <w:vAlign w:val="center"/>
          </w:tcPr>
          <w:p w14:paraId="00D74D42" w14:textId="77777777" w:rsidR="00271797" w:rsidRPr="00E704E2" w:rsidRDefault="00271797" w:rsidP="003608FB">
            <w:pPr>
              <w:rPr>
                <w:ins w:id="20" w:author="Nosková, Anna" w:date="2021-11-10T21:53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EBB8E81" w14:textId="77777777" w:rsidR="00271797" w:rsidRPr="00E704E2" w:rsidRDefault="00271797" w:rsidP="003608FB">
            <w:pPr>
              <w:ind w:right="33"/>
              <w:jc w:val="center"/>
              <w:rPr>
                <w:ins w:id="21" w:author="Nosková, Anna" w:date="2021-11-10T21:53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C56C72D" w14:textId="77777777" w:rsidR="00271797" w:rsidRPr="00E704E2" w:rsidRDefault="00271797" w:rsidP="003608FB">
            <w:pPr>
              <w:rPr>
                <w:ins w:id="22" w:author="Nosková, Anna" w:date="2021-11-10T21:53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823E643" w14:textId="5923368C" w:rsidR="00271797" w:rsidRPr="00FE51E6" w:rsidRDefault="00271797" w:rsidP="00271797">
            <w:pPr>
              <w:ind w:right="33"/>
              <w:rPr>
                <w:ins w:id="23" w:author="Nosková, Anna" w:date="2021-11-10T21:53:00Z"/>
                <w:rFonts w:ascii="Times New Roman" w:hAnsi="Times New Roman" w:cs="Times New Roman"/>
                <w:sz w:val="20"/>
                <w:szCs w:val="20"/>
              </w:rPr>
            </w:pPr>
            <w:ins w:id="24" w:author="Nosková, Anna" w:date="2021-11-10T21:53:00Z">
              <w:r>
                <w:rPr>
                  <w:rFonts w:ascii="Times New Roman" w:hAnsi="Times New Roman" w:cs="Times New Roman"/>
                  <w:sz w:val="20"/>
                  <w:szCs w:val="20"/>
                </w:rPr>
                <w:t>Manažér pre metodiku PS</w:t>
              </w:r>
            </w:ins>
          </w:p>
        </w:tc>
      </w:tr>
      <w:tr w:rsidR="00EA5D93" w:rsidRPr="00887CC2" w14:paraId="5321A37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86D7BB9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B304CFB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7064527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697A856" w14:textId="784AEBCE" w:rsidR="00EA5D93" w:rsidRPr="00FE51E6" w:rsidRDefault="00EA5D93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ins w:id="25" w:author="Nosková, Anna" w:date="2021-11-10T14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Manažér </w:t>
              </w:r>
            </w:ins>
            <w:ins w:id="26" w:author="Nosková, Anna" w:date="2021-11-10T21:53:00Z">
              <w:r w:rsidR="00271797">
                <w:rPr>
                  <w:rFonts w:ascii="Times New Roman" w:hAnsi="Times New Roman" w:cs="Times New Roman"/>
                  <w:sz w:val="20"/>
                  <w:szCs w:val="20"/>
                </w:rPr>
                <w:t>technickej pomoci PS</w:t>
              </w:r>
            </w:ins>
          </w:p>
        </w:tc>
      </w:tr>
      <w:tr w:rsidR="008F07F6" w:rsidRPr="004A232C" w14:paraId="0BF4B3A9" w14:textId="77777777" w:rsidTr="00001EC1">
        <w:trPr>
          <w:jc w:val="center"/>
        </w:trPr>
        <w:tc>
          <w:tcPr>
            <w:tcW w:w="1696" w:type="dxa"/>
            <w:vMerge w:val="restart"/>
            <w:vAlign w:val="center"/>
          </w:tcPr>
          <w:p w14:paraId="6CF9D08E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vlády SR</w:t>
            </w:r>
          </w:p>
        </w:tc>
        <w:tc>
          <w:tcPr>
            <w:tcW w:w="993" w:type="dxa"/>
            <w:vMerge w:val="restart"/>
            <w:vAlign w:val="center"/>
          </w:tcPr>
          <w:p w14:paraId="46C2C92D" w14:textId="77777777" w:rsidR="008F07F6" w:rsidRPr="00E704E2" w:rsidRDefault="008F07F6" w:rsidP="00847B1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 SR</w:t>
            </w:r>
          </w:p>
        </w:tc>
        <w:tc>
          <w:tcPr>
            <w:tcW w:w="2019" w:type="dxa"/>
            <w:vMerge w:val="restart"/>
            <w:vAlign w:val="center"/>
          </w:tcPr>
          <w:p w14:paraId="303373CC" w14:textId="15231FA3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Národný úrad pre OLAF</w:t>
            </w:r>
          </w:p>
        </w:tc>
        <w:tc>
          <w:tcPr>
            <w:tcW w:w="4557" w:type="dxa"/>
            <w:shd w:val="clear" w:color="auto" w:fill="auto"/>
          </w:tcPr>
          <w:p w14:paraId="40EE2B02" w14:textId="7691ADBF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(ONÚ OLAF)</w:t>
            </w:r>
          </w:p>
        </w:tc>
      </w:tr>
      <w:tr w:rsidR="008F07F6" w:rsidRPr="004A232C" w14:paraId="3222E19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59D1C42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751DCDB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A927EF8" w14:textId="4206ACE2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11DDFE3" w14:textId="4DC373F2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metodickej činnosti OLAF</w:t>
            </w:r>
          </w:p>
        </w:tc>
      </w:tr>
      <w:tr w:rsidR="008F07F6" w:rsidRPr="004A232C" w14:paraId="65FF47B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F35BE7D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D9B0AE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5BD302" w14:textId="3952575C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2BADEB9" w14:textId="1F67E54F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kontroly a projektovej činnosti OLAF</w:t>
            </w:r>
          </w:p>
        </w:tc>
      </w:tr>
      <w:tr w:rsidR="008F07F6" w:rsidRPr="004A232C" w14:paraId="78FBCEC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D6FB9B0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23345DE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40C2093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4A99D1" w14:textId="0FDFE6FC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nezrovnalostí (ONÚ OLAF)</w:t>
            </w:r>
          </w:p>
        </w:tc>
      </w:tr>
      <w:tr w:rsidR="008F07F6" w:rsidRPr="004A232C" w14:paraId="6ABCA2C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F3878D7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480B422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88B6913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74AC6E2" w14:textId="48B69319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kontroly (ONÚ OLAF)</w:t>
            </w:r>
          </w:p>
        </w:tc>
      </w:tr>
      <w:tr w:rsidR="008F07F6" w:rsidRPr="004A232C" w14:paraId="51E5970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1BE25A7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B764B0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49E98CA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35869F4" w14:textId="1F35FBBA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komunikáciu (ONÚ OLAF)</w:t>
            </w:r>
          </w:p>
        </w:tc>
      </w:tr>
      <w:tr w:rsidR="008F07F6" w:rsidRPr="004A232C" w14:paraId="71BF573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FE0864A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38CCA68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B3DC5A2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D3A721" w14:textId="539FF465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Koordinátor siete AFCOS – (ONÚ OLAF)</w:t>
            </w:r>
          </w:p>
        </w:tc>
      </w:tr>
      <w:tr w:rsidR="008F07F6" w:rsidRPr="004A232C" w14:paraId="06665CC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4816B43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3FCCF79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4AFF82D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DD0980F" w14:textId="3A6FBBA8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Metodik (ONÚ OLAF)</w:t>
            </w:r>
          </w:p>
        </w:tc>
      </w:tr>
      <w:tr w:rsidR="008F07F6" w:rsidRPr="004A232C" w14:paraId="3D318B3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00121C5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6794B3F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6489111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8F22992" w14:textId="0F19AF26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implementácie projektov (ONÚ OLAF)</w:t>
            </w:r>
          </w:p>
        </w:tc>
      </w:tr>
      <w:tr w:rsidR="008F07F6" w:rsidRPr="004A232C" w14:paraId="3364122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0B5F01B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EC907B6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139AB09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632A8B" w14:textId="67610FF5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Odborný referent (ONÚ OLAF)</w:t>
            </w:r>
          </w:p>
        </w:tc>
      </w:tr>
      <w:tr w:rsidR="008F07F6" w:rsidRPr="004A232C" w14:paraId="0F49A401" w14:textId="77777777" w:rsidTr="00001EC1">
        <w:trPr>
          <w:jc w:val="center"/>
          <w:ins w:id="27" w:author="Nosková, Anna" w:date="2021-11-10T19:57:00Z"/>
        </w:trPr>
        <w:tc>
          <w:tcPr>
            <w:tcW w:w="1696" w:type="dxa"/>
            <w:vMerge/>
            <w:vAlign w:val="center"/>
          </w:tcPr>
          <w:p w14:paraId="5C5D5FF7" w14:textId="77777777" w:rsidR="008F07F6" w:rsidRPr="00E704E2" w:rsidRDefault="008F07F6" w:rsidP="00847B11">
            <w:pPr>
              <w:rPr>
                <w:ins w:id="28" w:author="Nosková, Anna" w:date="2021-11-10T19:57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5377A46" w14:textId="77777777" w:rsidR="008F07F6" w:rsidRPr="00E704E2" w:rsidRDefault="008F07F6" w:rsidP="00847B11">
            <w:pPr>
              <w:ind w:right="565"/>
              <w:jc w:val="center"/>
              <w:rPr>
                <w:ins w:id="29" w:author="Nosková, Anna" w:date="2021-11-10T19:57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C5A865A" w14:textId="77777777" w:rsidR="008F07F6" w:rsidRPr="00E704E2" w:rsidRDefault="008F07F6" w:rsidP="00847B11">
            <w:pPr>
              <w:rPr>
                <w:ins w:id="30" w:author="Nosková, Anna" w:date="2021-11-10T19:57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7E10A00" w14:textId="419AD9BF" w:rsidR="008F07F6" w:rsidRPr="00FE51E6" w:rsidRDefault="008F07F6" w:rsidP="00847B11">
            <w:pPr>
              <w:ind w:right="33"/>
              <w:rPr>
                <w:ins w:id="31" w:author="Nosková, Anna" w:date="2021-11-10T19:57:00Z"/>
                <w:rFonts w:ascii="Times New Roman" w:hAnsi="Times New Roman" w:cs="Times New Roman"/>
                <w:sz w:val="20"/>
                <w:szCs w:val="20"/>
              </w:rPr>
            </w:pPr>
            <w:ins w:id="32" w:author="Nosková, Anna" w:date="2021-11-10T19:57:00Z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Generálny riaditeľ </w:t>
              </w:r>
            </w:ins>
            <w:ins w:id="33" w:author="Nosková, Anna" w:date="2021-11-10T19:58:00Z">
              <w:r>
                <w:rPr>
                  <w:rFonts w:ascii="Times New Roman" w:hAnsi="Times New Roman" w:cs="Times New Roman"/>
                  <w:sz w:val="20"/>
                  <w:szCs w:val="20"/>
                </w:rPr>
                <w:t>sekcie kontroly</w:t>
              </w:r>
            </w:ins>
          </w:p>
        </w:tc>
      </w:tr>
      <w:tr w:rsidR="008F07F6" w:rsidRPr="004A232C" w14:paraId="0E34447D" w14:textId="77777777" w:rsidTr="00001EC1">
        <w:trPr>
          <w:jc w:val="center"/>
          <w:ins w:id="34" w:author="Nosková, Anna" w:date="2021-11-10T19:57:00Z"/>
        </w:trPr>
        <w:tc>
          <w:tcPr>
            <w:tcW w:w="1696" w:type="dxa"/>
            <w:vMerge/>
            <w:vAlign w:val="center"/>
          </w:tcPr>
          <w:p w14:paraId="221617B5" w14:textId="77777777" w:rsidR="008F07F6" w:rsidRPr="00E704E2" w:rsidRDefault="008F07F6" w:rsidP="00847B11">
            <w:pPr>
              <w:rPr>
                <w:ins w:id="35" w:author="Nosková, Anna" w:date="2021-11-10T19:57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49831D4" w14:textId="77777777" w:rsidR="008F07F6" w:rsidRPr="00E704E2" w:rsidRDefault="008F07F6" w:rsidP="00847B11">
            <w:pPr>
              <w:ind w:right="565"/>
              <w:jc w:val="center"/>
              <w:rPr>
                <w:ins w:id="36" w:author="Nosková, Anna" w:date="2021-11-10T19:57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DBC58E6" w14:textId="77777777" w:rsidR="008F07F6" w:rsidRPr="00E704E2" w:rsidRDefault="008F07F6" w:rsidP="00847B11">
            <w:pPr>
              <w:rPr>
                <w:ins w:id="37" w:author="Nosková, Anna" w:date="2021-11-10T19:57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DAB42F3" w14:textId="24C1CFEF" w:rsidR="008F07F6" w:rsidRPr="00FE51E6" w:rsidRDefault="008F07F6" w:rsidP="00847B11">
            <w:pPr>
              <w:ind w:right="33"/>
              <w:rPr>
                <w:ins w:id="38" w:author="Nosková, Anna" w:date="2021-11-10T19:57:00Z"/>
                <w:rFonts w:ascii="Times New Roman" w:hAnsi="Times New Roman" w:cs="Times New Roman"/>
                <w:sz w:val="20"/>
                <w:szCs w:val="20"/>
              </w:rPr>
            </w:pPr>
            <w:ins w:id="39" w:author="Nosková, Anna" w:date="2021-11-10T19:58:00Z">
              <w:r>
                <w:rPr>
                  <w:rFonts w:ascii="Times New Roman" w:hAnsi="Times New Roman" w:cs="Times New Roman"/>
                  <w:sz w:val="20"/>
                  <w:szCs w:val="20"/>
                </w:rPr>
                <w:t>Manažér pre školenia</w:t>
              </w:r>
            </w:ins>
          </w:p>
        </w:tc>
      </w:tr>
      <w:tr w:rsidR="008F07F6" w:rsidRPr="004A232C" w14:paraId="2F249AD6" w14:textId="77777777" w:rsidTr="008F07F6">
        <w:trPr>
          <w:trHeight w:val="484"/>
          <w:jc w:val="center"/>
        </w:trPr>
        <w:tc>
          <w:tcPr>
            <w:tcW w:w="1696" w:type="dxa"/>
            <w:vMerge/>
            <w:vAlign w:val="center"/>
          </w:tcPr>
          <w:p w14:paraId="5FC9A8B9" w14:textId="57AC6949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5AA3E3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E4E1DC5" w14:textId="2ABD75DD" w:rsidR="008F07F6" w:rsidRPr="00FE37A9" w:rsidRDefault="008F07F6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ahoma" w:hAnsi="Tahoma" w:cs="Tahoma"/>
                <w:color w:val="auto"/>
                <w:sz w:val="26"/>
                <w:szCs w:val="26"/>
              </w:rPr>
            </w:pP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Úrad</w:t>
            </w:r>
            <w:r w:rsidRPr="00724824">
              <w:rPr>
                <w:rFonts w:ascii="Tahoma" w:hAnsi="Tahoma" w:cs="Tahoma"/>
                <w:color w:val="auto"/>
                <w:sz w:val="26"/>
                <w:szCs w:val="26"/>
              </w:rPr>
              <w:t xml:space="preserve"> </w:t>
            </w: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splnomocnenkyne vlády SR pre rómske komunity</w:t>
            </w:r>
          </w:p>
        </w:tc>
        <w:tc>
          <w:tcPr>
            <w:tcW w:w="4557" w:type="dxa"/>
            <w:shd w:val="clear" w:color="auto" w:fill="auto"/>
          </w:tcPr>
          <w:p w14:paraId="45D8F465" w14:textId="1A5CE61D" w:rsidR="008F07F6" w:rsidRPr="008F07F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ins w:id="40" w:author="Viechová, Saša" w:date="2021-11-12T08:14:00Z">
              <w:r w:rsidRPr="008F07F6">
                <w:rPr>
                  <w:rFonts w:ascii="Times New Roman" w:hAnsi="Times New Roman" w:cs="Times New Roman"/>
                  <w:sz w:val="20"/>
                  <w:szCs w:val="20"/>
                </w:rPr>
                <w:t>manažér projektov financovaných z HP MRK/LSKxP a súvisiacich činností</w:t>
              </w:r>
            </w:ins>
          </w:p>
        </w:tc>
      </w:tr>
      <w:tr w:rsidR="008F07F6" w:rsidRPr="004A232C" w14:paraId="3741AA1D" w14:textId="77777777" w:rsidTr="008F07F6">
        <w:trPr>
          <w:trHeight w:val="268"/>
          <w:jc w:val="center"/>
        </w:trPr>
        <w:tc>
          <w:tcPr>
            <w:tcW w:w="1696" w:type="dxa"/>
            <w:vMerge/>
            <w:vAlign w:val="center"/>
          </w:tcPr>
          <w:p w14:paraId="472FF78B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638751A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EF1259D" w14:textId="77777777" w:rsidR="008F07F6" w:rsidRPr="00724824" w:rsidRDefault="008F07F6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43CB03B" w14:textId="4ECFCEFC" w:rsidR="008F07F6" w:rsidRPr="008F07F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ins w:id="41" w:author="Viechová, Saša" w:date="2021-11-12T08:14:00Z">
              <w:r w:rsidRPr="008F07F6">
                <w:rPr>
                  <w:rFonts w:ascii="Times New Roman" w:hAnsi="Times New Roman" w:cs="Times New Roman"/>
                  <w:sz w:val="20"/>
                  <w:szCs w:val="20"/>
                </w:rPr>
                <w:t>manažér projektov OP TP</w:t>
              </w:r>
            </w:ins>
          </w:p>
        </w:tc>
      </w:tr>
      <w:tr w:rsidR="008F07F6" w:rsidRPr="004A232C" w14:paraId="2D9C4566" w14:textId="77777777" w:rsidTr="00001EC1">
        <w:trPr>
          <w:trHeight w:val="285"/>
          <w:jc w:val="center"/>
        </w:trPr>
        <w:tc>
          <w:tcPr>
            <w:tcW w:w="1696" w:type="dxa"/>
            <w:vMerge/>
            <w:vAlign w:val="center"/>
          </w:tcPr>
          <w:p w14:paraId="6042CE48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DF07FD6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E653339" w14:textId="77777777" w:rsidR="008F07F6" w:rsidRPr="00724824" w:rsidRDefault="008F07F6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6ADC8F" w14:textId="26AB4874" w:rsidR="008F07F6" w:rsidRPr="008F07F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ins w:id="42" w:author="Viechová, Saša" w:date="2021-11-12T08:15:00Z">
              <w:r w:rsidRPr="008F07F6">
                <w:rPr>
                  <w:rFonts w:ascii="Times New Roman" w:hAnsi="Times New Roman" w:cs="Times New Roman"/>
                  <w:sz w:val="20"/>
                  <w:szCs w:val="20"/>
                </w:rPr>
                <w:t>manažér analytických činností, monitorovania, hodnotenia a ITMS</w:t>
              </w:r>
            </w:ins>
          </w:p>
        </w:tc>
      </w:tr>
      <w:tr w:rsidR="00762749" w:rsidRPr="004A232C" w14:paraId="653507BC" w14:textId="77777777" w:rsidTr="00001EC1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745E1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financií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0650B40A" w14:textId="77777777" w:rsidR="00762749" w:rsidRPr="00E704E2" w:rsidRDefault="00762749" w:rsidP="00847B1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</w:tcBorders>
            <w:vAlign w:val="center"/>
          </w:tcPr>
          <w:p w14:paraId="61179B4E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61ADD79A" w14:textId="77777777" w:rsidR="00762749" w:rsidRPr="00E704E2" w:rsidRDefault="00762749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európskych fondov CO</w:t>
            </w:r>
          </w:p>
        </w:tc>
      </w:tr>
      <w:tr w:rsidR="00762749" w:rsidRPr="004A232C" w14:paraId="3C2B60A5" w14:textId="77777777" w:rsidTr="00001EC1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5D3F30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vAlign w:val="center"/>
          </w:tcPr>
          <w:p w14:paraId="4A4DEA74" w14:textId="77777777" w:rsidR="00762749" w:rsidRPr="00E704E2" w:rsidRDefault="00762749" w:rsidP="00847B1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A285210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67E0F532" w14:textId="589114D6" w:rsidR="00762749" w:rsidRPr="00E704E2" w:rsidRDefault="00762749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762749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 – zamestnanec zodpovedný za administratívnu podporu CO</w:t>
            </w:r>
          </w:p>
        </w:tc>
      </w:tr>
      <w:tr w:rsidR="00847B11" w:rsidRPr="004A232C" w14:paraId="0DEF0A6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E769A81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7120D3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A920CB0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platieb CO</w:t>
            </w:r>
          </w:p>
        </w:tc>
        <w:tc>
          <w:tcPr>
            <w:tcW w:w="4557" w:type="dxa"/>
            <w:shd w:val="clear" w:color="auto" w:fill="auto"/>
          </w:tcPr>
          <w:p w14:paraId="0FFD92A2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platieb CO</w:t>
            </w:r>
          </w:p>
        </w:tc>
      </w:tr>
      <w:tr w:rsidR="00847B11" w:rsidRPr="004A232C" w14:paraId="7846B20F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66EB1B7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FA477F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39B51AA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898C83D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platieb CO</w:t>
            </w:r>
          </w:p>
        </w:tc>
      </w:tr>
      <w:tr w:rsidR="00847B11" w:rsidRPr="004A232C" w14:paraId="7848072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B29EAD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2237B59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63FCA1E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839B10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overovateľ CO</w:t>
            </w:r>
          </w:p>
        </w:tc>
      </w:tr>
      <w:tr w:rsidR="00847B11" w:rsidRPr="004A232C" w14:paraId="026A11B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E46EE7B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237CF03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20D4FFA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C1F1E7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manažér CO</w:t>
            </w:r>
          </w:p>
        </w:tc>
      </w:tr>
      <w:tr w:rsidR="00847B11" w:rsidRPr="004A232C" w14:paraId="1E6907E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A36A1C7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CE9124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46F2D78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8304236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Rozpočtový analytik CO</w:t>
            </w:r>
          </w:p>
        </w:tc>
      </w:tr>
      <w:tr w:rsidR="00847B11" w:rsidRPr="004A232C" w14:paraId="47B92CC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E620808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1DAFB30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58E349EF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certifikácie CO</w:t>
            </w:r>
          </w:p>
        </w:tc>
        <w:tc>
          <w:tcPr>
            <w:tcW w:w="4557" w:type="dxa"/>
            <w:shd w:val="clear" w:color="auto" w:fill="auto"/>
          </w:tcPr>
          <w:p w14:paraId="22984C7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certifikácie CO</w:t>
            </w:r>
          </w:p>
        </w:tc>
      </w:tr>
      <w:tr w:rsidR="00847B11" w:rsidRPr="004A232C" w14:paraId="0DDC0B2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5F7515E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BF947C9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543AC2E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0314976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certifikácie CO</w:t>
            </w:r>
          </w:p>
        </w:tc>
      </w:tr>
      <w:tr w:rsidR="00847B11" w:rsidRPr="004A232C" w14:paraId="7496AEC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DA4EED3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6AE0B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E3B413D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242B7EC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CO</w:t>
            </w:r>
          </w:p>
        </w:tc>
      </w:tr>
      <w:tr w:rsidR="00847B11" w:rsidRPr="004A232C" w14:paraId="41DA371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3BAE9AB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4A330F1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43997600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koordinácie finančného riadenia CO</w:t>
            </w:r>
          </w:p>
        </w:tc>
        <w:tc>
          <w:tcPr>
            <w:tcW w:w="4557" w:type="dxa"/>
            <w:shd w:val="clear" w:color="auto" w:fill="auto"/>
          </w:tcPr>
          <w:p w14:paraId="7150BFC7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Riaditeľ odboru koordinácie finančného riadenia CO</w:t>
            </w:r>
          </w:p>
        </w:tc>
      </w:tr>
      <w:tr w:rsidR="00847B11" w:rsidRPr="004A232C" w14:paraId="7BEB106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B7F7817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42F004C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A2B137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1977EE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finančného riadenia a ukončovania programov CO</w:t>
            </w:r>
          </w:p>
        </w:tc>
      </w:tr>
      <w:tr w:rsidR="00847B11" w:rsidRPr="004A232C" w14:paraId="59A86FFA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3E0D54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3639FF2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FFBF0D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F5421FA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metodicko-právneho CO</w:t>
            </w:r>
          </w:p>
        </w:tc>
      </w:tr>
      <w:tr w:rsidR="00847B11" w:rsidRPr="004A232C" w14:paraId="36A680FB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DDCA2E9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4629D5D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63BAEA8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AA853DF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Metodik FR CO</w:t>
            </w:r>
          </w:p>
        </w:tc>
      </w:tr>
      <w:tr w:rsidR="00847B11" w:rsidRPr="004A232C" w14:paraId="1573997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CAEF766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F55D23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A6E000A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</w:tcPr>
          <w:p w14:paraId="59044FB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manažér CO</w:t>
            </w:r>
          </w:p>
        </w:tc>
      </w:tr>
      <w:tr w:rsidR="00847B11" w:rsidRPr="004A232C" w14:paraId="4D4580FB" w14:textId="77777777" w:rsidTr="00001EC1">
        <w:trPr>
          <w:trHeight w:val="312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ED25C18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723C89B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2D3AB83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</w:tcPr>
          <w:p w14:paraId="3D67AC30" w14:textId="44C629DA" w:rsidR="00847B11" w:rsidRPr="00E704E2" w:rsidRDefault="00847B11" w:rsidP="00762749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0A20A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Právnik CO</w:t>
            </w:r>
          </w:p>
        </w:tc>
      </w:tr>
      <w:tr w:rsidR="00847B11" w:rsidRPr="004A232C" w14:paraId="0A03648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02D9B4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0AB994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2237356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systémových analýz a účtovníctva CO</w:t>
            </w:r>
          </w:p>
        </w:tc>
        <w:tc>
          <w:tcPr>
            <w:tcW w:w="4557" w:type="dxa"/>
            <w:shd w:val="clear" w:color="auto" w:fill="FFFFFF" w:themeFill="background1"/>
          </w:tcPr>
          <w:p w14:paraId="450C7578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systémových analýz a účtovníctva  CO</w:t>
            </w:r>
          </w:p>
        </w:tc>
      </w:tr>
      <w:tr w:rsidR="00847B11" w:rsidRPr="004A232C" w14:paraId="2F77A02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F3419AF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CCA207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14C89E4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52B1B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nezrovnalostí a finančných opráv CO</w:t>
            </w:r>
          </w:p>
        </w:tc>
      </w:tr>
      <w:tr w:rsidR="00847B11" w:rsidRPr="004A232C" w14:paraId="146C075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B48D1A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3A02F23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33D3D63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68D97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systémových analýz a výkazníctva CO</w:t>
            </w:r>
          </w:p>
        </w:tc>
      </w:tr>
      <w:tr w:rsidR="00847B11" w:rsidRPr="004A232C" w14:paraId="0BF855C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F6295A3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4133973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08FC334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404DE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účtovníctva CO</w:t>
            </w:r>
          </w:p>
        </w:tc>
      </w:tr>
      <w:tr w:rsidR="00847B11" w:rsidRPr="004A232C" w14:paraId="1D809D41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0FEA81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4843E4F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0572FB8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CE8992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nezrovnalosti CO</w:t>
            </w:r>
          </w:p>
        </w:tc>
      </w:tr>
      <w:tr w:rsidR="00847B11" w:rsidRPr="004A232C" w14:paraId="73C007A1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A1D79B6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7D336AD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CE5527B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9A050A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účtovníctva CO</w:t>
            </w:r>
          </w:p>
        </w:tc>
      </w:tr>
      <w:tr w:rsidR="00847B11" w:rsidRPr="004A232C" w14:paraId="3E3EEBB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8F191C4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71E3CB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A3CC98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0CE1C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finančné riadenie CO</w:t>
            </w:r>
          </w:p>
        </w:tc>
      </w:tr>
      <w:tr w:rsidR="00847B11" w:rsidRPr="004A232C" w14:paraId="59B5CB6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EE64D9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43C29FF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323EAB1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3EF2D9E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účtovníctvo CO</w:t>
            </w:r>
          </w:p>
        </w:tc>
      </w:tr>
      <w:tr w:rsidR="00847B11" w:rsidRPr="004A232C" w14:paraId="35B4F7C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E4950C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DAD2076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5C328D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03392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Účtovník CO</w:t>
            </w:r>
          </w:p>
        </w:tc>
      </w:tr>
      <w:tr w:rsidR="00847B11" w:rsidRPr="004A232C" w14:paraId="686822FD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A920F8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06B0C3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5C01676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52A721A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ITMS CO</w:t>
            </w:r>
          </w:p>
        </w:tc>
      </w:tr>
      <w:tr w:rsidR="000C04E6" w:rsidRPr="004A232C" w14:paraId="49723F5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E13320D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1741D60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1E97C112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auditu a kontroly  - OA</w:t>
            </w:r>
          </w:p>
        </w:tc>
        <w:tc>
          <w:tcPr>
            <w:tcW w:w="4557" w:type="dxa"/>
            <w:shd w:val="clear" w:color="auto" w:fill="auto"/>
          </w:tcPr>
          <w:p w14:paraId="3ED6972C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auditu a kontroly OA</w:t>
            </w:r>
          </w:p>
        </w:tc>
      </w:tr>
      <w:tr w:rsidR="000C04E6" w:rsidRPr="004A232C" w14:paraId="2F1AFD43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EF4A39A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A353139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5AE2F3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6567D8B" w14:textId="55FB41BB" w:rsidR="000C04E6" w:rsidRPr="000C04E6" w:rsidRDefault="000C04E6" w:rsidP="00CC3A7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Riaditeľ odboru </w:t>
            </w:r>
            <w:ins w:id="43" w:author="Nosková, Anna" w:date="2021-11-10T17:46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legislatívy, vzdelávania a podporných činností</w:t>
              </w:r>
            </w:ins>
            <w:del w:id="44" w:author="Nosková, Anna" w:date="2021-11-10T17:47:00Z">
              <w:r w:rsidRPr="000C04E6" w:rsidDel="00CC3A7D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plánovania a metodiky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0C04E6" w:rsidRPr="004A232C" w14:paraId="2604DB2F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972BCEC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1C66B73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414D9B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EF13181" w14:textId="5DF39A01" w:rsidR="000C04E6" w:rsidRPr="000C04E6" w:rsidRDefault="000C04E6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metodiky </w:t>
            </w:r>
            <w:ins w:id="45" w:author="Nosková, Anna" w:date="2021-11-10T17:53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európskej agendy</w:t>
              </w:r>
            </w:ins>
            <w:del w:id="46" w:author="Nosková, Anna" w:date="2021-11-10T17:53:00Z">
              <w:r w:rsidRPr="000C04E6" w:rsidDel="0065592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medzinárodných zdrojov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0C04E6" w:rsidRPr="004A232C" w14:paraId="43CBBD4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3597231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97E8CA8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6E6CE1D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7E1A82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OA</w:t>
            </w:r>
          </w:p>
        </w:tc>
      </w:tr>
      <w:tr w:rsidR="000C04E6" w:rsidRPr="004A232C" w14:paraId="35FD32A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A2819C9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F72368B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BA35C86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521350F" w14:textId="3EEAD9AA" w:rsidR="000C04E6" w:rsidRPr="000C04E6" w:rsidRDefault="000C04E6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plánovania a </w:t>
            </w:r>
            <w:ins w:id="47" w:author="Nosková, Anna" w:date="2021-11-10T17:54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monitorovania</w:t>
              </w:r>
            </w:ins>
            <w:del w:id="48" w:author="Nosková, Anna" w:date="2021-11-10T17:54:00Z">
              <w:r w:rsidRPr="000C04E6" w:rsidDel="0065592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reportingu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0C04E6" w:rsidRPr="004A232C" w14:paraId="7432A201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D8CFEF8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51E42D1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4F613C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F61C0EA" w14:textId="48A41695" w:rsidR="000C04E6" w:rsidRPr="000C04E6" w:rsidRDefault="000C04E6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plánovania a </w:t>
            </w:r>
            <w:ins w:id="49" w:author="Nosková, Anna" w:date="2021-11-10T17:57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monitorovania</w:t>
              </w:r>
            </w:ins>
            <w:del w:id="50" w:author="Nosková, Anna" w:date="2021-11-10T17:57:00Z">
              <w:r w:rsidRPr="000C04E6" w:rsidDel="009B5C0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reportingu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0C04E6" w:rsidRPr="004A232C" w14:paraId="7F16A4F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57DE7C3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A311727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85221EA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1EBD350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Asistent – zamestnanec zodpovedný za administratívnu podporu </w:t>
            </w:r>
            <w:del w:id="51" w:author="Nosková, Anna" w:date="2021-11-10T17:44:00Z">
              <w:r w:rsidRPr="000C04E6" w:rsidDel="0027022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(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OA</w:t>
            </w:r>
            <w:del w:id="52" w:author="Nosková, Anna" w:date="2021-11-10T17:44:00Z">
              <w:r w:rsidRPr="000C04E6" w:rsidDel="0027022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)</w:delText>
              </w:r>
            </w:del>
          </w:p>
        </w:tc>
      </w:tr>
      <w:tr w:rsidR="000C04E6" w:rsidRPr="004A232C" w14:paraId="1F10A25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2C27537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917735C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3B142A0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255C26D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vládneho auditu medzinárodných zdrojov OA</w:t>
            </w:r>
          </w:p>
        </w:tc>
      </w:tr>
      <w:tr w:rsidR="000C04E6" w:rsidRPr="004A232C" w14:paraId="09C0124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89B4582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7C677E6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3F28D11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B1AAF33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ERDF a KF- OA</w:t>
            </w:r>
          </w:p>
        </w:tc>
      </w:tr>
      <w:tr w:rsidR="000C04E6" w:rsidRPr="004A232C" w14:paraId="019C33F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8899345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0E38C5E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48CC4DE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76966DE" w14:textId="1DA2DBE3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ESF</w:t>
            </w:r>
            <w:ins w:id="53" w:author="Nosková, Anna" w:date="2021-11-10T17:49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a ERDF</w:t>
              </w:r>
            </w:ins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- OA</w:t>
            </w:r>
          </w:p>
        </w:tc>
      </w:tr>
      <w:tr w:rsidR="000C04E6" w:rsidRPr="004A232C" w14:paraId="43B9747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66A580D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8C0CB3B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7416E7A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380235" w14:textId="185899CD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54" w:author="Nosková, Anna" w:date="2021-11-10T18:06:00Z">
              <w:r w:rsidRPr="000C04E6" w:rsidDel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Analytik OA</w:delText>
              </w:r>
            </w:del>
            <w:ins w:id="55" w:author="Nosková, Anna" w:date="2021-11-10T18:06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Riaditeľ odboru právnej podpory a technickej pomoci OA</w:t>
              </w:r>
            </w:ins>
          </w:p>
        </w:tc>
      </w:tr>
      <w:tr w:rsidR="000C04E6" w:rsidRPr="004A232C" w14:paraId="359A5CA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082FC26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C102117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1D221C9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566D8DC" w14:textId="01A9948A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ostatných programov OA</w:t>
            </w:r>
          </w:p>
        </w:tc>
      </w:tr>
      <w:tr w:rsidR="000C04E6" w:rsidRPr="004A232C" w14:paraId="23D7B8D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DE0EEEB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93AAA6D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AA8F795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2EDCC1" w14:textId="62156576" w:rsidR="000C04E6" w:rsidRPr="000C04E6" w:rsidRDefault="000C04E6" w:rsidP="006E2AE1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kvality a</w:t>
            </w:r>
            <w:del w:id="56" w:author="Nosková, Anna" w:date="2021-11-10T17:56:00Z">
              <w:r w:rsidRPr="000C04E6" w:rsidDel="006E2AE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 </w:delText>
              </w:r>
            </w:del>
            <w:ins w:id="57" w:author="Nosková, Anna" w:date="2021-11-10T17:56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 prierezových činností</w:t>
              </w:r>
            </w:ins>
            <w:del w:id="58" w:author="Nosková, Anna" w:date="2021-11-10T17:56:00Z">
              <w:r w:rsidRPr="000C04E6" w:rsidDel="006E2AE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dohľadu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0C04E6" w:rsidRPr="004A232C" w14:paraId="5F52EF4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5DB236B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2EA7764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7F32805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5328DA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OA</w:t>
            </w:r>
          </w:p>
        </w:tc>
      </w:tr>
      <w:tr w:rsidR="000C04E6" w:rsidRPr="004A232C" w14:paraId="40A47C18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B125E39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AB58EE4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37A70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C0FAE74" w14:textId="1A8BF1DB" w:rsidR="000C04E6" w:rsidRPr="000C04E6" w:rsidRDefault="000C04E6" w:rsidP="00336358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</w:t>
            </w:r>
            <w:ins w:id="59" w:author="Nosková, Anna" w:date="2021-11-10T18:01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legislatívy a metodiky pre kontrolu a audit OA</w:t>
              </w:r>
            </w:ins>
            <w:del w:id="60" w:author="Nosková, Anna" w:date="2021-11-10T18:00:00Z">
              <w:r w:rsidRPr="000C04E6" w:rsidDel="00336358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ostatných programov a finančných nástrojov</w:delText>
              </w:r>
            </w:del>
          </w:p>
        </w:tc>
      </w:tr>
      <w:tr w:rsidR="000C04E6" w:rsidRPr="004A232C" w14:paraId="7959E07A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BB2B74A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22E3758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20E244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392948F" w14:textId="23B14AF3" w:rsidR="000C04E6" w:rsidRPr="000C04E6" w:rsidRDefault="000C04E6" w:rsidP="0033635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 xml:space="preserve">Vedúci </w:t>
            </w:r>
            <w:ins w:id="61" w:author="Nosková, Anna" w:date="2021-11-10T18:01:00Z">
              <w:r w:rsidRPr="000C04E6">
                <w:rPr>
                  <w:rFonts w:ascii="Times New Roman" w:hAnsi="Times New Roman" w:cs="Times New Roman"/>
                  <w:sz w:val="20"/>
                  <w:szCs w:val="20"/>
                </w:rPr>
                <w:t>oddelenia vzdelávania a</w:t>
              </w:r>
            </w:ins>
            <w:ins w:id="62" w:author="Nosková, Anna" w:date="2021-11-10T18:02:00Z">
              <w:r w:rsidRPr="000C04E6">
                <w:rPr>
                  <w:rFonts w:ascii="Times New Roman" w:hAnsi="Times New Roman" w:cs="Times New Roman"/>
                  <w:sz w:val="20"/>
                  <w:szCs w:val="20"/>
                </w:rPr>
                <w:t> podporných činností</w:t>
              </w:r>
            </w:ins>
            <w:del w:id="63" w:author="Nosková, Anna" w:date="2021-11-10T18:02:00Z">
              <w:r w:rsidRPr="000C04E6" w:rsidDel="00336358">
                <w:rPr>
                  <w:rFonts w:ascii="Times New Roman" w:hAnsi="Times New Roman" w:cs="Times New Roman"/>
                  <w:sz w:val="20"/>
                  <w:szCs w:val="20"/>
                </w:rPr>
                <w:delText>samostatného oddelenia projektov</w:delText>
              </w:r>
            </w:del>
            <w:r w:rsidRPr="000C04E6">
              <w:rPr>
                <w:rFonts w:ascii="Times New Roman" w:hAnsi="Times New Roman" w:cs="Times New Roman"/>
                <w:sz w:val="20"/>
                <w:szCs w:val="20"/>
              </w:rPr>
              <w:t xml:space="preserve"> OA</w:t>
            </w:r>
            <w:r w:rsidRPr="000C04E6" w:rsidDel="00491F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C04E6" w:rsidRPr="004A232C" w14:paraId="30E87C5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0CC982D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3F6D01D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E9AB33D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DB08AC" w14:textId="2BA60614" w:rsidR="000C04E6" w:rsidRPr="000C04E6" w:rsidRDefault="000C04E6" w:rsidP="000C04E6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</w:t>
            </w:r>
            <w:ins w:id="64" w:author="Nosková, Anna" w:date="2021-11-10T18:05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technickej pomoci</w:t>
              </w:r>
            </w:ins>
            <w:del w:id="65" w:author="Nosková, Anna" w:date="2021-11-10T18:05:00Z">
              <w:r w:rsidRPr="000C04E6" w:rsidDel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analýz a právnej podpory</w:delText>
              </w:r>
            </w:del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0C04E6" w:rsidRPr="004A232C" w14:paraId="2CCA271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805A0CF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AF6DBAC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B563159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4AFF155" w14:textId="7EEB009A" w:rsidR="000C04E6" w:rsidRPr="000C04E6" w:rsidRDefault="000C04E6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technickej pomoci</w:t>
            </w:r>
            <w:del w:id="66" w:author="Nosková, Anna" w:date="2021-11-10T17:58:00Z">
              <w:r w:rsidRPr="000C04E6" w:rsidDel="009B5C0F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 </w:delText>
              </w:r>
              <w:r w:rsidRPr="000C04E6" w:rsidDel="009B5C0F">
                <w:rPr>
                  <w:rFonts w:ascii="Times New Roman" w:hAnsi="Times New Roman" w:cs="Times New Roman"/>
                  <w:sz w:val="20"/>
                  <w:szCs w:val="20"/>
                </w:rPr>
                <w:delText>a vzdelávania</w:delText>
              </w:r>
            </w:del>
            <w:r w:rsidRPr="000C04E6">
              <w:rPr>
                <w:rFonts w:ascii="Times New Roman" w:hAnsi="Times New Roman" w:cs="Times New Roman"/>
                <w:sz w:val="20"/>
                <w:szCs w:val="20"/>
              </w:rPr>
              <w:t xml:space="preserve"> OA</w:t>
            </w: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C04E6" w:rsidRPr="004A232C" w14:paraId="4E2772D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FA57EE6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B0232E4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E673FE6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A0B4A1F" w14:textId="65DA5297" w:rsidR="000C04E6" w:rsidRPr="000C04E6" w:rsidRDefault="000C04E6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67" w:author="Nosková, Anna" w:date="2021-11-10T18:04:00Z">
              <w:r w:rsidRPr="000C04E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vzdelávania a podporných činností OA</w:t>
              </w:r>
            </w:ins>
          </w:p>
        </w:tc>
      </w:tr>
      <w:tr w:rsidR="000B5EB1" w:rsidRPr="004A232C" w14:paraId="6DD8F889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31A0B00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924F3CF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5FB97A4B" w14:textId="77777777" w:rsidR="008C7628" w:rsidRDefault="008C7628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40939725" w14:textId="77777777" w:rsidR="008C7628" w:rsidRDefault="008C7628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04AC623F" w14:textId="77777777" w:rsidR="008C7628" w:rsidRDefault="008C7628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49F1ECD5" w14:textId="77777777" w:rsidR="008C7628" w:rsidRDefault="008C7628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19AA5339" w14:textId="0EAE25EF" w:rsidR="000B5EB1" w:rsidRPr="00E704E2" w:rsidRDefault="000B5EB1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Úrad vlád</w:t>
            </w:r>
            <w:r w:rsidR="008C7628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neho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auditu</w:t>
            </w:r>
          </w:p>
        </w:tc>
        <w:tc>
          <w:tcPr>
            <w:tcW w:w="4557" w:type="dxa"/>
            <w:shd w:val="clear" w:color="auto" w:fill="auto"/>
          </w:tcPr>
          <w:p w14:paraId="36477179" w14:textId="55B02676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68" w:author="Nosková, Anna" w:date="2021-11-10T18:45:00Z">
              <w:r w:rsidRPr="00E704E2" w:rsidDel="00374CE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Vedúci oddelenia správneho konania UVA </w:delText>
              </w:r>
            </w:del>
          </w:p>
        </w:tc>
      </w:tr>
      <w:tr w:rsidR="000B5EB1" w:rsidRPr="004A232C" w14:paraId="54103912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981F05E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8EF33C4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BA1DC71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B92A6A7" w14:textId="1746B7C6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odboru koordinácie a plánovania vládnych auditov medzinárodných zdrojov UVA</w:t>
            </w:r>
          </w:p>
        </w:tc>
      </w:tr>
      <w:tr w:rsidR="000B5EB1" w:rsidRPr="004A232C" w14:paraId="3EDEFFE0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DFE4994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F59B152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EF468B0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160EFDE" w14:textId="23D5653F" w:rsidR="000B5EB1" w:rsidRPr="00E704E2" w:rsidRDefault="000B5EB1" w:rsidP="00374C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vládneho auditu </w:t>
            </w:r>
            <w:ins w:id="69" w:author="Nosková, Anna" w:date="2021-11-10T18:44:00Z">
              <w:r w:rsidR="00374CE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medzinárodných zdrojov</w:t>
              </w:r>
            </w:ins>
            <w:del w:id="70" w:author="Nosková, Anna" w:date="2021-11-10T18:45:00Z">
              <w:r w:rsidRPr="00E704E2" w:rsidDel="00374CE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ERDF a KF</w:delText>
              </w:r>
            </w:del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UVA</w:t>
            </w:r>
          </w:p>
        </w:tc>
      </w:tr>
      <w:tr w:rsidR="000B5EB1" w:rsidRPr="004A232C" w14:paraId="4842C783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944CEA4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FB83E8C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A4459F4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B3B97FE" w14:textId="57D0DAF5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1" w:author="Nosková, Anna" w:date="2021-11-10T18:45:00Z">
              <w:r w:rsidRPr="00E704E2" w:rsidDel="00374CE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Vedúci oddelenia vládneho auditu ESF a iných zdrojov UVA</w:delText>
              </w:r>
            </w:del>
          </w:p>
        </w:tc>
      </w:tr>
      <w:tr w:rsidR="000B5EB1" w:rsidRPr="004A232C" w14:paraId="1AE15213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57DC0E0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45D1003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13C3D99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13EFBF" w14:textId="026CCC23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2" w:author="Nosková, Anna" w:date="2021-11-10T18:45:00Z">
              <w:r w:rsidRPr="004A232C" w:rsidDel="00374CEE">
                <w:rPr>
                  <w:rFonts w:ascii="Times New Roman" w:hAnsi="Times New Roman" w:cs="Times New Roman"/>
                  <w:sz w:val="20"/>
                  <w:szCs w:val="20"/>
                </w:rPr>
                <w:delText>Referent oddelenia správneho konania UVA</w:delText>
              </w:r>
            </w:del>
          </w:p>
        </w:tc>
      </w:tr>
      <w:tr w:rsidR="000B5EB1" w:rsidRPr="004A232C" w14:paraId="17023365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3CD3029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BD5C4E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88AD3C9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EB8961" w14:textId="0A564AEA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3" w:author="Nosková, Anna" w:date="2021-11-10T18:45:00Z">
              <w:r w:rsidRPr="00E704E2" w:rsidDel="00374CE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Vedúci oddelenia projektov a verejného obstarávania UVA </w:delText>
              </w:r>
            </w:del>
          </w:p>
        </w:tc>
      </w:tr>
      <w:tr w:rsidR="000B5EB1" w:rsidRPr="004A232C" w14:paraId="50DDFF8B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F37BB68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81D7180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C982AD9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B07750" w14:textId="06549F92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4" w:author="Nosková, Anna" w:date="2021-11-10T18:46:00Z">
              <w:r w:rsidRPr="00E704E2" w:rsidDel="00374CE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Referent projektov UVA </w:delText>
              </w:r>
            </w:del>
          </w:p>
        </w:tc>
      </w:tr>
      <w:tr w:rsidR="000B5EB1" w:rsidRPr="004A232C" w14:paraId="4BFE8ABE" w14:textId="77777777" w:rsidTr="00001EC1">
        <w:trPr>
          <w:trHeight w:val="18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286AC23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3867A2D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90A0AC9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14C6D00" w14:textId="58339ABD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UVA</w:t>
            </w:r>
          </w:p>
        </w:tc>
      </w:tr>
      <w:tr w:rsidR="00054E81" w:rsidRPr="004A232C" w14:paraId="18FABD2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2AB259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ACE7064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CBA984C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Datacentrum</w:t>
            </w:r>
          </w:p>
        </w:tc>
        <w:tc>
          <w:tcPr>
            <w:tcW w:w="4557" w:type="dxa"/>
            <w:shd w:val="clear" w:color="auto" w:fill="auto"/>
          </w:tcPr>
          <w:p w14:paraId="4D7191FF" w14:textId="7777777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DC</w:t>
            </w:r>
          </w:p>
        </w:tc>
      </w:tr>
      <w:tr w:rsidR="00054E81" w:rsidRPr="004A232C" w14:paraId="44FC4F23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4337703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56974AD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9ADC85F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AECAED7" w14:textId="59AD5BC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Konzultant </w:t>
            </w:r>
            <w:r w:rsidRPr="00F96D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podpory DC</w:t>
            </w:r>
            <w:bookmarkStart w:id="75" w:name="_GoBack"/>
            <w:bookmarkEnd w:id="75"/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54E81" w:rsidRPr="004A232C" w14:paraId="5776774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CE11BD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2F67753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44C920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88AFF72" w14:textId="5061E02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koordinátor pre problematiku EÚ fondov v DataCentre</w:t>
            </w:r>
          </w:p>
        </w:tc>
      </w:tr>
      <w:tr w:rsidR="00054E81" w:rsidRPr="004A232C" w14:paraId="3BF5458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12F6AC0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31F3944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FE4C6BD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A8FCC1" w14:textId="3A912AA4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informačných a komunikačných technológií</w:t>
            </w:r>
          </w:p>
        </w:tc>
      </w:tr>
      <w:tr w:rsidR="00054E81" w:rsidRPr="004A232C" w14:paraId="32D655F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D36612C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A3A9A37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53B29E3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9C2D79C" w14:textId="045DE7DB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Asistent/zamestnanec zodpovedný za administratívnu podporu</w:t>
            </w:r>
          </w:p>
        </w:tc>
      </w:tr>
      <w:tr w:rsidR="00054E81" w:rsidRPr="004A232C" w14:paraId="695029E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8E8D1F2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6CAF34D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2E4A844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1803A2" w14:textId="6449F4B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ITMS - DC</w:t>
            </w:r>
          </w:p>
        </w:tc>
      </w:tr>
      <w:tr w:rsidR="00054E81" w:rsidRPr="004A232C" w14:paraId="36F86C0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251A88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1BBAAB8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79146F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B5C1759" w14:textId="0D87F979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finančného zabezpečenia ITMS</w:t>
            </w:r>
            <w:r w:rsidRPr="00E704E2" w:rsidDel="003D412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2014+</w:t>
            </w:r>
          </w:p>
        </w:tc>
      </w:tr>
      <w:tr w:rsidR="00054E81" w:rsidRPr="004A232C" w14:paraId="53ADAD7F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541E74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7D213BE7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7F03FF2E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Koordinátor pre nastavenie finančných nástrojov (KNFN)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57618810" w14:textId="2B91F1DD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pre nastavenie finančných nástrojov  </w:t>
            </w:r>
          </w:p>
        </w:tc>
      </w:tr>
      <w:tr w:rsidR="00054E81" w:rsidRPr="004A232C" w14:paraId="33C0C9BF" w14:textId="77777777" w:rsidTr="00001EC1">
        <w:trPr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1DA8E7A6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hospodárstva SR</w:t>
            </w:r>
          </w:p>
        </w:tc>
        <w:tc>
          <w:tcPr>
            <w:tcW w:w="993" w:type="dxa"/>
            <w:vMerge w:val="restart"/>
            <w:vAlign w:val="center"/>
          </w:tcPr>
          <w:p w14:paraId="73CB7A6F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MH SR</w:t>
            </w:r>
          </w:p>
        </w:tc>
        <w:tc>
          <w:tcPr>
            <w:tcW w:w="2019" w:type="dxa"/>
            <w:vAlign w:val="center"/>
          </w:tcPr>
          <w:p w14:paraId="6024D7D4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0078C240" w14:textId="7CAE163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</w:p>
        </w:tc>
      </w:tr>
      <w:tr w:rsidR="00054E81" w:rsidRPr="004A232C" w14:paraId="74BC470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6087C9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EA01718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EA29CF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Europe 2014-2020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2F6C9C7D" w14:textId="72564BCB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kontroly projektov Interreg Europe</w:t>
            </w:r>
          </w:p>
        </w:tc>
      </w:tr>
      <w:tr w:rsidR="00054E81" w:rsidRPr="004A232C" w14:paraId="63F1307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5FECBE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AE116B0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8303993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D1D9BDD" w14:textId="389AA2BC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programu Interreg Europe</w:t>
            </w:r>
          </w:p>
        </w:tc>
      </w:tr>
      <w:tr w:rsidR="00054E81" w:rsidRPr="004A232C" w14:paraId="39524BBA" w14:textId="77777777" w:rsidTr="00001EC1">
        <w:trPr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36DE4F5B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dopravy a výstavby SR</w:t>
            </w:r>
          </w:p>
        </w:tc>
        <w:tc>
          <w:tcPr>
            <w:tcW w:w="993" w:type="dxa"/>
            <w:vMerge w:val="restart"/>
            <w:vAlign w:val="center"/>
          </w:tcPr>
          <w:p w14:paraId="09971A06" w14:textId="113EDD3F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MD</w:t>
            </w: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V SR</w:t>
            </w:r>
          </w:p>
        </w:tc>
        <w:tc>
          <w:tcPr>
            <w:tcW w:w="2019" w:type="dxa"/>
            <w:vMerge w:val="restart"/>
            <w:vAlign w:val="center"/>
          </w:tcPr>
          <w:p w14:paraId="04CE01FE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URBACT III 2014-2020 </w:t>
            </w:r>
          </w:p>
          <w:p w14:paraId="6E2F2E62" w14:textId="703ADB9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del w:id="76" w:author="Nosková, Anna" w:date="2021-11-11T13:41:00Z">
              <w:r w:rsidRPr="00E704E2" w:rsidDel="00550C96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>Program spolupráce ESPON 2020</w:delText>
              </w:r>
            </w:del>
          </w:p>
        </w:tc>
        <w:tc>
          <w:tcPr>
            <w:tcW w:w="4557" w:type="dxa"/>
            <w:shd w:val="clear" w:color="auto" w:fill="auto"/>
            <w:vAlign w:val="center"/>
          </w:tcPr>
          <w:p w14:paraId="23135FE3" w14:textId="2C2452CD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URBACT</w:t>
            </w:r>
          </w:p>
        </w:tc>
      </w:tr>
      <w:tr w:rsidR="00054E81" w:rsidRPr="004A232C" w14:paraId="6C0E0D3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52FE441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954689B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63DD7B9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3D89D71B" w14:textId="30BB84EC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7" w:author="Nosková, Anna" w:date="2021-11-11T13:41:00Z">
              <w:r w:rsidRPr="00E704E2" w:rsidDel="00550C96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Manažér programu ESPON</w:delText>
              </w:r>
            </w:del>
          </w:p>
        </w:tc>
      </w:tr>
      <w:tr w:rsidR="00054E81" w:rsidRPr="004A232C" w14:paraId="4412072F" w14:textId="77777777" w:rsidTr="00001EC1">
        <w:trPr>
          <w:trHeight w:val="205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69AEDC5B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Bratislavský samosprávny kraj</w:t>
            </w:r>
          </w:p>
          <w:p w14:paraId="3509591C" w14:textId="50167ED3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1DF6051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BSK</w:t>
            </w:r>
          </w:p>
          <w:p w14:paraId="42AC4EBB" w14:textId="1EBCBFFE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DA4D3B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  <w:p w14:paraId="67552151" w14:textId="0154DF9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7EC01E8" w14:textId="3DBBDF16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Hlavný manažér programu INTERACT/riaditeľ odboru INTERACT</w:t>
            </w:r>
          </w:p>
        </w:tc>
      </w:tr>
      <w:tr w:rsidR="00054E81" w:rsidRPr="004A232C" w14:paraId="77BB32A2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D8E78D9" w14:textId="3C9CE2A0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DBEF8C5" w14:textId="531403B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25A7289" w14:textId="6B357A61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2E8CADC" w14:textId="1D4567F3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INTERACT/zástupca riaditeľa odboru INTERACT</w:t>
            </w:r>
          </w:p>
        </w:tc>
      </w:tr>
      <w:tr w:rsidR="00054E81" w:rsidRPr="004A232C" w14:paraId="4A392A88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8FB0338" w14:textId="68D3030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0B765D1" w14:textId="05F4DBA2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6C9E10A" w14:textId="0934229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09CAF582" w14:textId="6A4CC29F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</w:t>
            </w:r>
          </w:p>
        </w:tc>
      </w:tr>
      <w:tr w:rsidR="00054E81" w:rsidRPr="004A232C" w14:paraId="0EC81028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1907A71" w14:textId="61BFC8D5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EB6028B" w14:textId="05D2A45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78C3887" w14:textId="0FBD13A8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59618F6C" w14:textId="7CA46761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Junior finančný a programový manažér programu INTERACT</w:t>
            </w:r>
          </w:p>
        </w:tc>
      </w:tr>
      <w:tr w:rsidR="00054E81" w:rsidRPr="004A232C" w14:paraId="54306B0E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C93B1B4" w14:textId="6FD00F9A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9152878" w14:textId="5964C74F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BBE7AE2" w14:textId="0F942E3C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757CEA2B" w14:textId="45D91D0D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manažér programu INTERACT</w:t>
            </w:r>
          </w:p>
        </w:tc>
      </w:tr>
      <w:tr w:rsidR="00054E81" w:rsidRPr="004A232C" w14:paraId="6842B5D8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2725F61" w14:textId="62055FA3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8C1C9D4" w14:textId="6577A57C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D68AFB2" w14:textId="3C42261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74291CCC" w14:textId="53C42DB5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IT manažér programu INTERACT</w:t>
            </w:r>
          </w:p>
        </w:tc>
      </w:tr>
      <w:tr w:rsidR="00054E81" w:rsidRPr="004A232C" w14:paraId="3D9B6943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21E9C3F" w14:textId="1FE0B5A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B5D1AFE" w14:textId="1A47CABE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DE150B9" w14:textId="158C1553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7E2A9DE" w14:textId="7E215F29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Administratívny referent programu INTERACT</w:t>
            </w:r>
            <w:r w:rsidRPr="00E704E2" w:rsidDel="0072631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54E81" w:rsidRPr="004A232C" w14:paraId="306AB965" w14:textId="77777777" w:rsidTr="00001EC1">
        <w:trPr>
          <w:trHeight w:val="205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7D24F49C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  <w:p w14:paraId="0E221159" w14:textId="33983AB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C004D49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MPSVR SR</w:t>
            </w:r>
          </w:p>
          <w:p w14:paraId="42A1CE13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Align w:val="center"/>
          </w:tcPr>
          <w:p w14:paraId="546B7F99" w14:textId="3E265070" w:rsidR="00054E81" w:rsidRPr="00E704E2" w:rsidRDefault="00054E81" w:rsidP="008D4199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lastRenderedPageBreak/>
              <w:t xml:space="preserve">Odbor </w:t>
            </w:r>
            <w:ins w:id="78" w:author="Nosková, Anna" w:date="2021-11-10T20:33:00Z">
              <w:r w:rsidR="008D4199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horizontálnych princípov</w:t>
              </w:r>
            </w:ins>
            <w:del w:id="79" w:author="Nosková, Anna" w:date="2021-11-10T20:08:00Z">
              <w:r w:rsidRPr="00E704E2" w:rsidDel="004C6CFB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>rodovej</w:delText>
              </w:r>
            </w:del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  <w:del w:id="80" w:author="Nosková, Anna" w:date="2021-11-10T20:34:00Z">
              <w:r w:rsidRPr="00E704E2" w:rsidDel="008D4199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lastRenderedPageBreak/>
                <w:delText>rovnosti a rovnosti príležitostí</w:delText>
              </w:r>
            </w:del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B0279" w14:textId="03B9CD23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lastRenderedPageBreak/>
              <w:t xml:space="preserve">Gestor horizontálnych princípov RMŽ a ND </w:t>
            </w:r>
          </w:p>
        </w:tc>
      </w:tr>
      <w:tr w:rsidR="00054E81" w:rsidRPr="004A232C" w14:paraId="6CD74607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CCF1E6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0CE7577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1B9FF322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ekonomiky/</w:t>
            </w:r>
          </w:p>
          <w:p w14:paraId="6B7D2F78" w14:textId="2B310EBC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Sekcia sociálnej a rodinnej politiky/ </w:t>
            </w:r>
            <w:ins w:id="81" w:author="Nosková, Anna" w:date="2021-11-10T20:11:00Z">
              <w:r w:rsidR="004C6CFB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Odbor</w:t>
              </w:r>
            </w:ins>
            <w:del w:id="82" w:author="Nosková, Anna" w:date="2021-11-10T20:11:00Z">
              <w:r w:rsidRPr="00E704E2" w:rsidDel="004C6CFB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>Sekcia</w:delText>
              </w:r>
            </w:del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kontroly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F53F" w14:textId="5DB47B7D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VO pre OP FEAD</w:t>
            </w:r>
          </w:p>
        </w:tc>
      </w:tr>
      <w:tr w:rsidR="00054E81" w:rsidRPr="004A232C" w14:paraId="65BB7786" w14:textId="77777777" w:rsidTr="00001EC1">
        <w:trPr>
          <w:trHeight w:val="23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9571E94" w14:textId="6FA08BED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BBD3252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D7C9E5F" w14:textId="090EE626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49095" w14:textId="2AE14EE4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OP FEAD</w:t>
            </w:r>
          </w:p>
        </w:tc>
      </w:tr>
      <w:tr w:rsidR="00054E81" w:rsidRPr="004A232C" w14:paraId="6BB5DFA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2327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719E6BB4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14:paraId="6596BEBE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05DA8" w14:textId="68B2D435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OP FEAD</w:t>
            </w:r>
          </w:p>
        </w:tc>
      </w:tr>
      <w:tr w:rsidR="00054E81" w:rsidRPr="004A232C" w14:paraId="33610C48" w14:textId="77777777" w:rsidTr="00001EC1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18531E" w14:textId="5585F655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školstva, vedy, výskumu a športu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0F395422" w14:textId="22242E50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MŠVV</w:t>
            </w: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Š SR</w:t>
            </w: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529A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Výskumná agentúra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A4E8" w14:textId="72610244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analýz a stratégií </w:t>
            </w:r>
          </w:p>
        </w:tc>
      </w:tr>
      <w:tr w:rsidR="00054E81" w:rsidRPr="004A232C" w14:paraId="35765E3F" w14:textId="77777777" w:rsidTr="00001EC1">
        <w:trPr>
          <w:trHeight w:val="27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494EB13" w14:textId="79DA4CC2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00B156A" w14:textId="07B5CB94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</w:tcBorders>
            <w:vAlign w:val="center"/>
          </w:tcPr>
          <w:p w14:paraId="5441515B" w14:textId="5BB100EB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SŠFEÚ 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B05B2" w14:textId="36BA382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grafickú podporu</w:t>
            </w:r>
          </w:p>
        </w:tc>
      </w:tr>
      <w:tr w:rsidR="00054E81" w:rsidRPr="004A232C" w14:paraId="26598C16" w14:textId="77777777" w:rsidTr="00001EC1">
        <w:trPr>
          <w:trHeight w:val="416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AC84FE0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1AD26E8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ABA66BB" w14:textId="665FA7D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3BC3F" w14:textId="6948770F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podporných činností</w:t>
            </w:r>
          </w:p>
        </w:tc>
      </w:tr>
      <w:tr w:rsidR="00054E81" w:rsidRPr="004A232C" w14:paraId="00A739A6" w14:textId="77777777" w:rsidTr="00001EC1">
        <w:trPr>
          <w:trHeight w:val="47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E52FE3" w14:textId="035283F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inisterstvo zahraničných vecí a európskych záležitostí SR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6A6AF9FE" w14:textId="34339432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MZV</w:t>
            </w: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EZ SR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25058002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záležitostí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C946E" w14:textId="65C30850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MZVEZ SR</w:t>
            </w:r>
          </w:p>
        </w:tc>
      </w:tr>
      <w:tr w:rsidR="00054E81" w:rsidRPr="004A232C" w14:paraId="1654F536" w14:textId="77777777" w:rsidTr="00001EC1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B482F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životného prostredia SR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CF35E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MŽP SR</w:t>
            </w: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164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kontroly projektov posudzovania vplyvov na životné prostredie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0A208" w14:textId="107B6286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EIA</w:t>
            </w:r>
          </w:p>
        </w:tc>
      </w:tr>
      <w:tr w:rsidR="00054E81" w:rsidRPr="004A232C" w14:paraId="4D5448C5" w14:textId="77777777" w:rsidTr="00001EC1">
        <w:trPr>
          <w:trHeight w:val="48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FC619" w14:textId="6D982C9B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Najvyšší kontrolný úrad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136F90BD" w14:textId="0726135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NKÚ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SR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</w:tcBorders>
            <w:vAlign w:val="center"/>
          </w:tcPr>
          <w:p w14:paraId="3A106C77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hospodárskych odvetví 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1DE7DA" w14:textId="2C398C99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hospodárskych odvetví a európskych fondov NKÚ</w:t>
            </w:r>
          </w:p>
        </w:tc>
      </w:tr>
      <w:tr w:rsidR="00054E81" w:rsidRPr="004A232C" w14:paraId="71DB9A7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64CF830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DA3171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AA7740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51AD7F6" w14:textId="2007F4A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Európskych fondov NKÚ</w:t>
            </w:r>
          </w:p>
        </w:tc>
      </w:tr>
      <w:tr w:rsidR="00054E81" w:rsidRPr="004A232C" w14:paraId="44E4668B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76F36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6E65116E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14:paraId="365AA6B1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</w:tcPr>
          <w:p w14:paraId="4EB9B1BC" w14:textId="70FA90D1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Kontrolór - špecialista </w:t>
            </w:r>
            <w:r w:rsidRPr="00E704E2" w:rsidDel="00D83A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 samostatný kontrolór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NKÚ</w:t>
            </w:r>
          </w:p>
        </w:tc>
      </w:tr>
      <w:tr w:rsidR="00054E81" w:rsidRPr="004A232C" w14:paraId="1D3C37B5" w14:textId="77777777" w:rsidTr="00001EC1">
        <w:trPr>
          <w:trHeight w:val="280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1DA22A1B" w14:textId="032A9E8A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pre verejné obstarávanie</w:t>
            </w:r>
          </w:p>
        </w:tc>
        <w:tc>
          <w:tcPr>
            <w:tcW w:w="993" w:type="dxa"/>
            <w:vMerge w:val="restart"/>
            <w:vAlign w:val="center"/>
          </w:tcPr>
          <w:p w14:paraId="71360C4C" w14:textId="47A525DA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019" w:type="dxa"/>
            <w:vMerge w:val="restart"/>
            <w:vAlign w:val="center"/>
          </w:tcPr>
          <w:p w14:paraId="4182AC2E" w14:textId="03785606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2688563A" w14:textId="53D8CE2D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Odborný referent </w:t>
            </w:r>
          </w:p>
          <w:p w14:paraId="4D144231" w14:textId="7777777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054E81" w:rsidRPr="004A232C" w14:paraId="73E4DFC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A31CF6E" w14:textId="77777777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3EF7D09" w14:textId="77777777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59CA673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2F4214CA" w14:textId="3B9891CE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Vedúci oddelenia dohľadu</w:t>
            </w:r>
          </w:p>
          <w:p w14:paraId="05AA5E00" w14:textId="7777777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054E81" w:rsidRPr="004A232C" w14:paraId="4B017792" w14:textId="77777777" w:rsidTr="00001EC1">
        <w:trPr>
          <w:trHeight w:val="199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96421" w14:textId="77777777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C331EA2" w14:textId="77777777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14:paraId="702ADBC1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09C62AF5" w14:textId="77777777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Riaditeľ odboru dohľadu </w:t>
            </w:r>
          </w:p>
          <w:p w14:paraId="373D7014" w14:textId="7777777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054E81" w:rsidRPr="004A232C" w14:paraId="7882D121" w14:textId="77777777" w:rsidTr="00001EC1">
        <w:trPr>
          <w:trHeight w:val="20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A6C34" w14:textId="4EAA8022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Protimonopolný úrad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4B55D2A5" w14:textId="0FA1463B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PMÚ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019" w:type="dxa"/>
            <w:vMerge w:val="restart"/>
            <w:vAlign w:val="center"/>
          </w:tcPr>
          <w:p w14:paraId="367ECFEB" w14:textId="29F3239B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štátnej pomoci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B4B41" w14:textId="07931D5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anažér koordinácie   </w:t>
            </w:r>
          </w:p>
        </w:tc>
      </w:tr>
      <w:tr w:rsidR="00054E81" w:rsidRPr="004A232C" w14:paraId="25695425" w14:textId="77777777" w:rsidTr="00001EC1">
        <w:trPr>
          <w:trHeight w:val="209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EB50A" w14:textId="77777777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vAlign w:val="center"/>
          </w:tcPr>
          <w:p w14:paraId="30743EBD" w14:textId="77777777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697A71B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F2BDD5" w14:textId="035BB23C" w:rsidR="00054E81" w:rsidRPr="004A232C" w:rsidRDefault="00054E81" w:rsidP="00054E8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anažér informovanosti</w:t>
            </w:r>
          </w:p>
        </w:tc>
      </w:tr>
      <w:tr w:rsidR="00054E81" w:rsidRPr="004A232C" w14:paraId="29C1703E" w14:textId="77777777" w:rsidTr="00001EC1">
        <w:trPr>
          <w:trHeight w:val="240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D9DDAFE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BE733CA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Align w:val="center"/>
          </w:tcPr>
          <w:p w14:paraId="2FBAAD57" w14:textId="238CA585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Útvary spojené s odhaľovaním dohôd obmedzujúcich súťaž - Odbor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artelov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BE18" w14:textId="6C2A1A7C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posudzovania projektov</w:t>
            </w:r>
          </w:p>
        </w:tc>
      </w:tr>
    </w:tbl>
    <w:p w14:paraId="70EA8809" w14:textId="1FFBB392" w:rsidR="00F73C91" w:rsidRPr="004A232C" w:rsidRDefault="00F73C91">
      <w:pPr>
        <w:rPr>
          <w:rFonts w:ascii="Times New Roman" w:hAnsi="Times New Roman" w:cs="Times New Roman"/>
          <w:sz w:val="20"/>
          <w:szCs w:val="20"/>
        </w:rPr>
      </w:pPr>
    </w:p>
    <w:sectPr w:rsidR="00F73C91" w:rsidRPr="004A232C" w:rsidSect="00086E46">
      <w:footerReference w:type="default" r:id="rId8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7C52D" w14:textId="77777777" w:rsidR="00D231EC" w:rsidRDefault="00D231EC" w:rsidP="00F73C91">
      <w:pPr>
        <w:spacing w:after="0" w:line="240" w:lineRule="auto"/>
      </w:pPr>
      <w:r>
        <w:separator/>
      </w:r>
    </w:p>
  </w:endnote>
  <w:endnote w:type="continuationSeparator" w:id="0">
    <w:p w14:paraId="0E0F9652" w14:textId="77777777" w:rsidR="00D231EC" w:rsidRDefault="00D231EC" w:rsidP="00F73C91">
      <w:pPr>
        <w:spacing w:after="0" w:line="240" w:lineRule="auto"/>
      </w:pPr>
      <w:r>
        <w:continuationSeparator/>
      </w:r>
    </w:p>
  </w:endnote>
  <w:endnote w:type="continuationNotice" w:id="1">
    <w:p w14:paraId="2257077A" w14:textId="77777777" w:rsidR="00D231EC" w:rsidRDefault="00D231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64E9250E" w:rsidR="00803DD7" w:rsidRDefault="00803DD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DBE">
          <w:rPr>
            <w:noProof/>
          </w:rPr>
          <w:t>5</w:t>
        </w:r>
        <w:r>
          <w:fldChar w:fldCharType="end"/>
        </w:r>
      </w:p>
    </w:sdtContent>
  </w:sdt>
  <w:p w14:paraId="00E01CA7" w14:textId="77777777" w:rsidR="00803DD7" w:rsidRDefault="00803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80603" w14:textId="77777777" w:rsidR="00D231EC" w:rsidRDefault="00D231EC" w:rsidP="00F73C91">
      <w:pPr>
        <w:spacing w:after="0" w:line="240" w:lineRule="auto"/>
      </w:pPr>
      <w:r>
        <w:separator/>
      </w:r>
    </w:p>
  </w:footnote>
  <w:footnote w:type="continuationSeparator" w:id="0">
    <w:p w14:paraId="2154F8BE" w14:textId="77777777" w:rsidR="00D231EC" w:rsidRDefault="00D231EC" w:rsidP="00F73C91">
      <w:pPr>
        <w:spacing w:after="0" w:line="240" w:lineRule="auto"/>
      </w:pPr>
      <w:r>
        <w:continuationSeparator/>
      </w:r>
    </w:p>
  </w:footnote>
  <w:footnote w:type="continuationNotice" w:id="1">
    <w:p w14:paraId="065CFDCD" w14:textId="77777777" w:rsidR="00D231EC" w:rsidRDefault="00D231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5966"/>
    <w:multiLevelType w:val="hybridMultilevel"/>
    <w:tmpl w:val="AEC0AC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B6424"/>
    <w:multiLevelType w:val="hybridMultilevel"/>
    <w:tmpl w:val="F9A6FC6C"/>
    <w:lvl w:ilvl="0" w:tplc="344003C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sková, Anna">
    <w15:presenceInfo w15:providerId="AD" w15:userId="S-1-5-21-1933036909-321857055-1030881100-99196"/>
  </w15:person>
  <w15:person w15:author="Iveta Turcanova">
    <w15:presenceInfo w15:providerId="None" w15:userId="Iveta Turcanova"/>
  </w15:person>
  <w15:person w15:author="Viechová, Saša">
    <w15:presenceInfo w15:providerId="AD" w15:userId="S-1-5-21-1933036909-321857055-1030881100-100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91"/>
    <w:rsid w:val="000010E9"/>
    <w:rsid w:val="00001EC1"/>
    <w:rsid w:val="00002D8D"/>
    <w:rsid w:val="000042FA"/>
    <w:rsid w:val="00011206"/>
    <w:rsid w:val="00015111"/>
    <w:rsid w:val="00023B0A"/>
    <w:rsid w:val="000317AA"/>
    <w:rsid w:val="0004223D"/>
    <w:rsid w:val="00054E81"/>
    <w:rsid w:val="000567BF"/>
    <w:rsid w:val="00075BAB"/>
    <w:rsid w:val="00076EED"/>
    <w:rsid w:val="00080B9E"/>
    <w:rsid w:val="00086E46"/>
    <w:rsid w:val="00093547"/>
    <w:rsid w:val="000938D9"/>
    <w:rsid w:val="000A189A"/>
    <w:rsid w:val="000A20AD"/>
    <w:rsid w:val="000A3FD4"/>
    <w:rsid w:val="000A7FCE"/>
    <w:rsid w:val="000B2CAD"/>
    <w:rsid w:val="000B3A2A"/>
    <w:rsid w:val="000B545B"/>
    <w:rsid w:val="000B5EB1"/>
    <w:rsid w:val="000B7C4D"/>
    <w:rsid w:val="000C04E6"/>
    <w:rsid w:val="000C111D"/>
    <w:rsid w:val="000C1939"/>
    <w:rsid w:val="000E7F31"/>
    <w:rsid w:val="000F14A4"/>
    <w:rsid w:val="000F725F"/>
    <w:rsid w:val="001007E5"/>
    <w:rsid w:val="00101625"/>
    <w:rsid w:val="001120CC"/>
    <w:rsid w:val="00114A61"/>
    <w:rsid w:val="00121BCE"/>
    <w:rsid w:val="00130504"/>
    <w:rsid w:val="00133E46"/>
    <w:rsid w:val="001407A7"/>
    <w:rsid w:val="0014484F"/>
    <w:rsid w:val="0015415E"/>
    <w:rsid w:val="00164E01"/>
    <w:rsid w:val="001656E9"/>
    <w:rsid w:val="00173DF0"/>
    <w:rsid w:val="001862F1"/>
    <w:rsid w:val="00191FFD"/>
    <w:rsid w:val="001949A2"/>
    <w:rsid w:val="001D7698"/>
    <w:rsid w:val="001F1618"/>
    <w:rsid w:val="001F503F"/>
    <w:rsid w:val="001F736E"/>
    <w:rsid w:val="00204708"/>
    <w:rsid w:val="00205E96"/>
    <w:rsid w:val="0021195A"/>
    <w:rsid w:val="002252B3"/>
    <w:rsid w:val="002462B1"/>
    <w:rsid w:val="00270224"/>
    <w:rsid w:val="00271797"/>
    <w:rsid w:val="0028112D"/>
    <w:rsid w:val="002A0460"/>
    <w:rsid w:val="002A1C21"/>
    <w:rsid w:val="002A701B"/>
    <w:rsid w:val="002B0ABA"/>
    <w:rsid w:val="002D703E"/>
    <w:rsid w:val="00312EB4"/>
    <w:rsid w:val="00336358"/>
    <w:rsid w:val="003608FB"/>
    <w:rsid w:val="003638F3"/>
    <w:rsid w:val="003641D2"/>
    <w:rsid w:val="0036598A"/>
    <w:rsid w:val="00366336"/>
    <w:rsid w:val="0036723C"/>
    <w:rsid w:val="00374CEE"/>
    <w:rsid w:val="0039132C"/>
    <w:rsid w:val="00396104"/>
    <w:rsid w:val="003A1610"/>
    <w:rsid w:val="003B2328"/>
    <w:rsid w:val="003B75C6"/>
    <w:rsid w:val="003C71C1"/>
    <w:rsid w:val="003D33A5"/>
    <w:rsid w:val="003F3900"/>
    <w:rsid w:val="0040391B"/>
    <w:rsid w:val="00404CD0"/>
    <w:rsid w:val="004270D2"/>
    <w:rsid w:val="00427EF1"/>
    <w:rsid w:val="00441C77"/>
    <w:rsid w:val="00445319"/>
    <w:rsid w:val="00464B4E"/>
    <w:rsid w:val="004671F8"/>
    <w:rsid w:val="00491F2C"/>
    <w:rsid w:val="004A232C"/>
    <w:rsid w:val="004A66CB"/>
    <w:rsid w:val="004B1EF2"/>
    <w:rsid w:val="004B29CD"/>
    <w:rsid w:val="004B4B92"/>
    <w:rsid w:val="004C6CFB"/>
    <w:rsid w:val="004E78F5"/>
    <w:rsid w:val="00514516"/>
    <w:rsid w:val="00524420"/>
    <w:rsid w:val="005278B9"/>
    <w:rsid w:val="005446E7"/>
    <w:rsid w:val="00545D71"/>
    <w:rsid w:val="00550C96"/>
    <w:rsid w:val="00551B15"/>
    <w:rsid w:val="00553E62"/>
    <w:rsid w:val="00566DBD"/>
    <w:rsid w:val="00584700"/>
    <w:rsid w:val="0058656D"/>
    <w:rsid w:val="00592F44"/>
    <w:rsid w:val="005931AE"/>
    <w:rsid w:val="005D21D1"/>
    <w:rsid w:val="005D4B4E"/>
    <w:rsid w:val="005E29AB"/>
    <w:rsid w:val="005F186E"/>
    <w:rsid w:val="00617690"/>
    <w:rsid w:val="0062656C"/>
    <w:rsid w:val="006334B1"/>
    <w:rsid w:val="00637B9A"/>
    <w:rsid w:val="0064357D"/>
    <w:rsid w:val="006445CA"/>
    <w:rsid w:val="006503B8"/>
    <w:rsid w:val="00650F8B"/>
    <w:rsid w:val="0065592A"/>
    <w:rsid w:val="0066307A"/>
    <w:rsid w:val="00664CDB"/>
    <w:rsid w:val="0067040E"/>
    <w:rsid w:val="006713FC"/>
    <w:rsid w:val="0067782D"/>
    <w:rsid w:val="00690864"/>
    <w:rsid w:val="006918E0"/>
    <w:rsid w:val="006B246E"/>
    <w:rsid w:val="006C2584"/>
    <w:rsid w:val="006D4B98"/>
    <w:rsid w:val="006D4D71"/>
    <w:rsid w:val="006E0747"/>
    <w:rsid w:val="006E2AE1"/>
    <w:rsid w:val="006E4310"/>
    <w:rsid w:val="006E764E"/>
    <w:rsid w:val="006E7D6B"/>
    <w:rsid w:val="006F03AC"/>
    <w:rsid w:val="00701FDD"/>
    <w:rsid w:val="007055B9"/>
    <w:rsid w:val="00721EAB"/>
    <w:rsid w:val="00724824"/>
    <w:rsid w:val="00726312"/>
    <w:rsid w:val="007277F7"/>
    <w:rsid w:val="00735E3E"/>
    <w:rsid w:val="00745472"/>
    <w:rsid w:val="007578C8"/>
    <w:rsid w:val="00762749"/>
    <w:rsid w:val="00767A6B"/>
    <w:rsid w:val="00772967"/>
    <w:rsid w:val="007757B5"/>
    <w:rsid w:val="00780237"/>
    <w:rsid w:val="0079472A"/>
    <w:rsid w:val="007A5068"/>
    <w:rsid w:val="007B4443"/>
    <w:rsid w:val="007C07CC"/>
    <w:rsid w:val="007D2499"/>
    <w:rsid w:val="007E6D44"/>
    <w:rsid w:val="007E7F7A"/>
    <w:rsid w:val="007F32A9"/>
    <w:rsid w:val="00803DD7"/>
    <w:rsid w:val="00837BF7"/>
    <w:rsid w:val="0084610C"/>
    <w:rsid w:val="00847B11"/>
    <w:rsid w:val="0086533F"/>
    <w:rsid w:val="00887CC2"/>
    <w:rsid w:val="008A02A4"/>
    <w:rsid w:val="008A032B"/>
    <w:rsid w:val="008B0B6D"/>
    <w:rsid w:val="008B35D6"/>
    <w:rsid w:val="008B4B91"/>
    <w:rsid w:val="008C6DF0"/>
    <w:rsid w:val="008C7628"/>
    <w:rsid w:val="008D08DD"/>
    <w:rsid w:val="008D4199"/>
    <w:rsid w:val="008D588F"/>
    <w:rsid w:val="008E3879"/>
    <w:rsid w:val="008F07F6"/>
    <w:rsid w:val="008F433D"/>
    <w:rsid w:val="00903D0B"/>
    <w:rsid w:val="009443D1"/>
    <w:rsid w:val="00944566"/>
    <w:rsid w:val="0094659A"/>
    <w:rsid w:val="009509ED"/>
    <w:rsid w:val="009705E2"/>
    <w:rsid w:val="0097272B"/>
    <w:rsid w:val="00976B3B"/>
    <w:rsid w:val="009B5C0F"/>
    <w:rsid w:val="009B75D2"/>
    <w:rsid w:val="009C01D4"/>
    <w:rsid w:val="009C60BB"/>
    <w:rsid w:val="009E3323"/>
    <w:rsid w:val="009F394C"/>
    <w:rsid w:val="009F4F5B"/>
    <w:rsid w:val="00A12D22"/>
    <w:rsid w:val="00A32B5A"/>
    <w:rsid w:val="00A464B8"/>
    <w:rsid w:val="00A46EEC"/>
    <w:rsid w:val="00A50632"/>
    <w:rsid w:val="00A53ED8"/>
    <w:rsid w:val="00A61C9B"/>
    <w:rsid w:val="00A64B90"/>
    <w:rsid w:val="00A77B81"/>
    <w:rsid w:val="00A9178C"/>
    <w:rsid w:val="00A97EFB"/>
    <w:rsid w:val="00AA2C57"/>
    <w:rsid w:val="00AD3A72"/>
    <w:rsid w:val="00AF399A"/>
    <w:rsid w:val="00AF4896"/>
    <w:rsid w:val="00B03EE0"/>
    <w:rsid w:val="00B30C4F"/>
    <w:rsid w:val="00B6038B"/>
    <w:rsid w:val="00B63965"/>
    <w:rsid w:val="00B907D5"/>
    <w:rsid w:val="00BA595A"/>
    <w:rsid w:val="00BB4A66"/>
    <w:rsid w:val="00BB6029"/>
    <w:rsid w:val="00BD4AA1"/>
    <w:rsid w:val="00BD58EE"/>
    <w:rsid w:val="00BE1F7F"/>
    <w:rsid w:val="00BF2A81"/>
    <w:rsid w:val="00C10C2B"/>
    <w:rsid w:val="00C372B0"/>
    <w:rsid w:val="00C45A83"/>
    <w:rsid w:val="00C469B8"/>
    <w:rsid w:val="00C47129"/>
    <w:rsid w:val="00C619EF"/>
    <w:rsid w:val="00C67861"/>
    <w:rsid w:val="00C76973"/>
    <w:rsid w:val="00C77801"/>
    <w:rsid w:val="00C80749"/>
    <w:rsid w:val="00C8383E"/>
    <w:rsid w:val="00C8458E"/>
    <w:rsid w:val="00CA78AB"/>
    <w:rsid w:val="00CB04B0"/>
    <w:rsid w:val="00CB25F3"/>
    <w:rsid w:val="00CC0594"/>
    <w:rsid w:val="00CC2212"/>
    <w:rsid w:val="00CC3A7D"/>
    <w:rsid w:val="00CD23A1"/>
    <w:rsid w:val="00CD4AB5"/>
    <w:rsid w:val="00CD6571"/>
    <w:rsid w:val="00CE086B"/>
    <w:rsid w:val="00CE496C"/>
    <w:rsid w:val="00CF5ED9"/>
    <w:rsid w:val="00D073F5"/>
    <w:rsid w:val="00D1577B"/>
    <w:rsid w:val="00D17022"/>
    <w:rsid w:val="00D212BF"/>
    <w:rsid w:val="00D231EC"/>
    <w:rsid w:val="00D32C9B"/>
    <w:rsid w:val="00D351C6"/>
    <w:rsid w:val="00D46099"/>
    <w:rsid w:val="00D4689E"/>
    <w:rsid w:val="00D46DF8"/>
    <w:rsid w:val="00D5666F"/>
    <w:rsid w:val="00D66A81"/>
    <w:rsid w:val="00D675CA"/>
    <w:rsid w:val="00D83A1A"/>
    <w:rsid w:val="00D869BE"/>
    <w:rsid w:val="00D93622"/>
    <w:rsid w:val="00DB3983"/>
    <w:rsid w:val="00DE776D"/>
    <w:rsid w:val="00E00774"/>
    <w:rsid w:val="00E023AE"/>
    <w:rsid w:val="00E5647C"/>
    <w:rsid w:val="00E704E2"/>
    <w:rsid w:val="00EA1CB2"/>
    <w:rsid w:val="00EA5D93"/>
    <w:rsid w:val="00EB2C48"/>
    <w:rsid w:val="00EC29F3"/>
    <w:rsid w:val="00EC4EC8"/>
    <w:rsid w:val="00EC7263"/>
    <w:rsid w:val="00ED5592"/>
    <w:rsid w:val="00ED5FBC"/>
    <w:rsid w:val="00EF614D"/>
    <w:rsid w:val="00F06BE0"/>
    <w:rsid w:val="00F10999"/>
    <w:rsid w:val="00F124A4"/>
    <w:rsid w:val="00F142ED"/>
    <w:rsid w:val="00F22D4C"/>
    <w:rsid w:val="00F25F7D"/>
    <w:rsid w:val="00F31120"/>
    <w:rsid w:val="00F33A4D"/>
    <w:rsid w:val="00F34663"/>
    <w:rsid w:val="00F41854"/>
    <w:rsid w:val="00F5232F"/>
    <w:rsid w:val="00F62601"/>
    <w:rsid w:val="00F73C91"/>
    <w:rsid w:val="00F767A1"/>
    <w:rsid w:val="00F87B9E"/>
    <w:rsid w:val="00F93072"/>
    <w:rsid w:val="00F9319C"/>
    <w:rsid w:val="00F932B4"/>
    <w:rsid w:val="00F956A5"/>
    <w:rsid w:val="00F96DBE"/>
    <w:rsid w:val="00FA365D"/>
    <w:rsid w:val="00FB195A"/>
    <w:rsid w:val="00FC79FF"/>
    <w:rsid w:val="00FD7DEE"/>
    <w:rsid w:val="00FE0A2E"/>
    <w:rsid w:val="00FE37A9"/>
    <w:rsid w:val="00FE51E6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D992"/>
  <w15:docId w15:val="{538162EF-6D89-4DB3-9FF2-176358A7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65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191F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191FF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65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6445CA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B97E1-A615-4316-838F-F7C0B537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1531</Words>
  <Characters>8729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Zbudila, Martin</cp:lastModifiedBy>
  <cp:revision>2</cp:revision>
  <cp:lastPrinted>2021-09-30T12:58:00Z</cp:lastPrinted>
  <dcterms:created xsi:type="dcterms:W3CDTF">2021-11-15T10:42:00Z</dcterms:created>
  <dcterms:modified xsi:type="dcterms:W3CDTF">2021-11-15T10:42:00Z</dcterms:modified>
</cp:coreProperties>
</file>